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bookmarkEnd w:id="0"/>
    <w:bookmarkEnd w:id="1"/>
    <w:bookmarkEnd w:id="2"/>
    <w:bookmarkEnd w:id="3"/>
    <w:bookmarkEnd w:id="4"/>
    <w:bookmarkEnd w:id="5"/>
    <w:p w14:paraId="597C8FFE" w14:textId="77777777" w:rsidR="00EA2B4A" w:rsidRDefault="00EA2B4A" w:rsidP="00EA2B4A">
      <w:pPr>
        <w:pStyle w:val="Akapitzlist"/>
        <w:spacing w:before="120" w:line="276" w:lineRule="auto"/>
        <w:ind w:left="284"/>
        <w:outlineLvl w:val="0"/>
        <w:rPr>
          <w:rFonts w:cstheme="minorHAnsi"/>
          <w:b/>
          <w:sz w:val="20"/>
        </w:rPr>
      </w:pPr>
    </w:p>
    <w:p w14:paraId="1AACD639" w14:textId="77777777" w:rsidR="00EA2B4A" w:rsidRDefault="00EA2B4A" w:rsidP="00EA2B4A">
      <w:pPr>
        <w:pStyle w:val="Akapitzlist"/>
        <w:spacing w:before="120" w:line="276" w:lineRule="auto"/>
        <w:ind w:left="284"/>
        <w:outlineLvl w:val="0"/>
        <w:rPr>
          <w:rFonts w:cstheme="minorHAnsi"/>
          <w:b/>
          <w:sz w:val="20"/>
        </w:rPr>
      </w:pPr>
    </w:p>
    <w:p w14:paraId="73A2FF1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szCs w:val="18"/>
        </w:rPr>
      </w:pPr>
      <w:r w:rsidRPr="00EA2B4A">
        <w:rPr>
          <w:rFonts w:cstheme="minorHAnsi"/>
          <w:b/>
          <w:szCs w:val="18"/>
        </w:rPr>
        <w:t xml:space="preserve">Określenie przedmiotu zamówienia </w:t>
      </w:r>
    </w:p>
    <w:p w14:paraId="4F2183B4" w14:textId="3E395267" w:rsidR="00EA2B4A" w:rsidRPr="00EA2B4A" w:rsidRDefault="00EA2B4A" w:rsidP="00EA2B4A">
      <w:pPr>
        <w:pStyle w:val="Akapitzlist"/>
        <w:numPr>
          <w:ilvl w:val="1"/>
          <w:numId w:val="6"/>
        </w:numPr>
        <w:spacing w:before="120" w:after="0" w:line="276" w:lineRule="auto"/>
        <w:ind w:hanging="436"/>
        <w:jc w:val="both"/>
        <w:outlineLvl w:val="0"/>
        <w:rPr>
          <w:rFonts w:cstheme="minorHAnsi"/>
          <w:szCs w:val="18"/>
          <w:u w:val="single"/>
        </w:rPr>
      </w:pPr>
      <w:r w:rsidRPr="00EA2B4A">
        <w:rPr>
          <w:rFonts w:cstheme="minorHAnsi"/>
          <w:szCs w:val="18"/>
        </w:rPr>
        <w:t xml:space="preserve">Przedmiotem postępowania zakupowego jest opracowanie dokumentacji projektowej w branży elektroenergetycznej na terenie działania OŁD w </w:t>
      </w:r>
      <w:r w:rsidRPr="00784AAC">
        <w:rPr>
          <w:rFonts w:cstheme="minorHAnsi"/>
          <w:b/>
          <w:bCs/>
          <w:szCs w:val="18"/>
        </w:rPr>
        <w:t xml:space="preserve">RE </w:t>
      </w:r>
      <w:r w:rsidR="00107A1B" w:rsidRPr="00107A1B">
        <w:rPr>
          <w:rFonts w:cstheme="minorHAnsi"/>
          <w:b/>
          <w:bCs/>
          <w:szCs w:val="18"/>
          <w:u w:val="single"/>
        </w:rPr>
        <w:t>Piotrków Trybunalski</w:t>
      </w:r>
      <w:r w:rsidRPr="00EA2B4A">
        <w:rPr>
          <w:rFonts w:cstheme="minorHAnsi"/>
          <w:szCs w:val="18"/>
        </w:rPr>
        <w:t xml:space="preserve"> dla zadania pn</w:t>
      </w:r>
      <w:r w:rsidRPr="00183E52">
        <w:rPr>
          <w:rFonts w:cstheme="minorHAnsi"/>
          <w:b/>
          <w:bCs/>
          <w:szCs w:val="18"/>
        </w:rPr>
        <w:t>. </w:t>
      </w:r>
      <w:r w:rsidRPr="00784AAC">
        <w:rPr>
          <w:rFonts w:cstheme="minorHAnsi"/>
          <w:b/>
          <w:bCs/>
          <w:szCs w:val="18"/>
          <w:u w:val="single"/>
        </w:rPr>
        <w:t>„</w:t>
      </w:r>
      <w:r w:rsidR="00107A1B" w:rsidRPr="00107A1B">
        <w:rPr>
          <w:rFonts w:cstheme="minorHAnsi"/>
          <w:b/>
          <w:bCs/>
          <w:szCs w:val="18"/>
          <w:u w:val="single"/>
        </w:rPr>
        <w:t>Przebudowa słupowej stacji transformatorowej 15/0,4 kV typu ŻH-15B „Jutroszew 2” nr 1-1522</w:t>
      </w:r>
      <w:r w:rsidRPr="00784AAC">
        <w:rPr>
          <w:rFonts w:cstheme="minorHAnsi"/>
          <w:b/>
          <w:bCs/>
          <w:szCs w:val="18"/>
          <w:u w:val="single"/>
        </w:rPr>
        <w:t>”</w:t>
      </w:r>
      <w:r w:rsidRPr="00EA2B4A">
        <w:rPr>
          <w:rFonts w:cstheme="minorHAnsi"/>
          <w:szCs w:val="18"/>
        </w:rPr>
        <w:t xml:space="preserve"> – zgodnie z załącznikiem nr </w:t>
      </w:r>
      <w:r w:rsidRPr="00EA2B4A">
        <w:rPr>
          <w:rFonts w:cstheme="minorHAnsi"/>
          <w:b/>
          <w:szCs w:val="18"/>
        </w:rPr>
        <w:t>1.7 do SWZ</w:t>
      </w:r>
      <w:r w:rsidRPr="00EA2B4A">
        <w:rPr>
          <w:rFonts w:cstheme="minorHAnsi"/>
          <w:szCs w:val="18"/>
        </w:rPr>
        <w:t>.</w:t>
      </w:r>
    </w:p>
    <w:p w14:paraId="53C66296" w14:textId="77777777" w:rsidR="00EA2B4A" w:rsidRPr="00EA2B4A" w:rsidRDefault="00EA2B4A" w:rsidP="00EA2B4A">
      <w:pPr>
        <w:pStyle w:val="Akapitzlist"/>
        <w:numPr>
          <w:ilvl w:val="1"/>
          <w:numId w:val="6"/>
        </w:numPr>
        <w:spacing w:after="0" w:line="276" w:lineRule="auto"/>
        <w:ind w:hanging="436"/>
        <w:jc w:val="both"/>
        <w:rPr>
          <w:rFonts w:cstheme="minorHAnsi"/>
          <w:szCs w:val="18"/>
        </w:rPr>
      </w:pPr>
      <w:r w:rsidRPr="00EA2B4A">
        <w:rPr>
          <w:rFonts w:cstheme="minorHAnsi"/>
          <w:szCs w:val="18"/>
        </w:rPr>
        <w:t xml:space="preserve">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t>
      </w:r>
      <w:r w:rsidRPr="00EA2B4A">
        <w:rPr>
          <w:rFonts w:cstheme="minorHAnsi"/>
          <w:szCs w:val="18"/>
        </w:rPr>
        <w:br/>
        <w:t>w dokumentacji.</w:t>
      </w:r>
    </w:p>
    <w:p w14:paraId="7CC0F84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 xml:space="preserve">Zasady realizacji zamówienia określa Projekt Umowy zakupowej stanowiący </w:t>
      </w:r>
      <w:r w:rsidRPr="00EA2B4A">
        <w:rPr>
          <w:rFonts w:cstheme="minorHAnsi"/>
          <w:b/>
          <w:szCs w:val="18"/>
        </w:rPr>
        <w:t>Załącznik nr 5 do SWZ</w:t>
      </w:r>
      <w:r w:rsidRPr="00EA2B4A">
        <w:rPr>
          <w:rFonts w:cstheme="minorHAnsi"/>
          <w:szCs w:val="18"/>
        </w:rPr>
        <w:t>.</w:t>
      </w:r>
    </w:p>
    <w:p w14:paraId="1202535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W celu złożenia oferty Wykonawca zobowiązany jest w szczególności do:</w:t>
      </w:r>
    </w:p>
    <w:p w14:paraId="7E447224"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theme="minorHAnsi"/>
          <w:szCs w:val="18"/>
        </w:rPr>
      </w:pPr>
      <w:r w:rsidRPr="00EA2B4A">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22DBD61A"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theme="minorHAnsi"/>
          <w:szCs w:val="18"/>
        </w:rPr>
        <w:t xml:space="preserve">Zapoznania się z warunkami i wymaganiami SWZ, w tym z treścią Projektu Umowy </w:t>
      </w:r>
      <w:r w:rsidRPr="00EA2B4A">
        <w:rPr>
          <w:rFonts w:cs="Calibri"/>
          <w:szCs w:val="18"/>
        </w:rPr>
        <w:t xml:space="preserve">stanowiącego </w:t>
      </w:r>
      <w:r w:rsidRPr="00EA2B4A">
        <w:rPr>
          <w:rFonts w:cs="Calibri"/>
          <w:b/>
          <w:szCs w:val="18"/>
        </w:rPr>
        <w:t>Załącznik nr 5 do SWZ</w:t>
      </w:r>
      <w:r w:rsidRPr="00EA2B4A">
        <w:rPr>
          <w:rFonts w:cs="Calibri"/>
          <w:szCs w:val="18"/>
        </w:rPr>
        <w:t>.</w:t>
      </w:r>
    </w:p>
    <w:p w14:paraId="66B16335"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Calibri"/>
          <w:szCs w:val="18"/>
        </w:rPr>
        <w:t>Uwzględnienia w ofercie wymaganych przez Zamawiającego warunków.</w:t>
      </w:r>
    </w:p>
    <w:p w14:paraId="3E37D832" w14:textId="77777777" w:rsidR="00EA2B4A" w:rsidRPr="00EA2B4A" w:rsidRDefault="00EA2B4A" w:rsidP="00EA2B4A">
      <w:pPr>
        <w:pStyle w:val="Akapitzlist"/>
        <w:spacing w:before="120" w:line="276" w:lineRule="auto"/>
        <w:ind w:left="284"/>
        <w:outlineLvl w:val="0"/>
        <w:rPr>
          <w:rFonts w:cs="Calibri"/>
          <w:szCs w:val="18"/>
        </w:rPr>
      </w:pPr>
    </w:p>
    <w:p w14:paraId="7F6DDE3C"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Zasady wykonywania dokumentacji projektowej</w:t>
      </w:r>
    </w:p>
    <w:p w14:paraId="34F3AF7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Na wykonanie dokumentacji projektowej zawarta zostanie umowa pisemna, której wzór jest załącznikiem do SWZ.</w:t>
      </w:r>
    </w:p>
    <w:p w14:paraId="039F31E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Załącznikiem do ww. umowy będzie wybrana oferta Wykonawcy.</w:t>
      </w:r>
    </w:p>
    <w:p w14:paraId="0D499A26"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Termin realizacji wykonania dokumentacji projektowej może ulec przesunięciu tylko w przypadkach określonych w umowie.</w:t>
      </w:r>
    </w:p>
    <w:p w14:paraId="5BAB5E9F"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Zawartość tomów projektu budowlanego, wykonawczego i zgód właścicieli nieruchomości określa Załącznik nr 1.1.</w:t>
      </w:r>
    </w:p>
    <w:p w14:paraId="5859EA2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Zasady wykonania kosztorysu inwestorskiego określają Wytyczne do kosztorysowania, stanowiące Załącznik nr 1.2.</w:t>
      </w:r>
    </w:p>
    <w:p w14:paraId="0C78C5B2" w14:textId="77777777" w:rsidR="00EA2B4A" w:rsidRPr="00EA2B4A" w:rsidRDefault="00EA2B4A" w:rsidP="00EA2B4A">
      <w:pPr>
        <w:pStyle w:val="Akapitzlist"/>
        <w:numPr>
          <w:ilvl w:val="1"/>
          <w:numId w:val="6"/>
        </w:numPr>
        <w:spacing w:after="0"/>
        <w:ind w:hanging="436"/>
        <w:jc w:val="both"/>
        <w:rPr>
          <w:rStyle w:val="Hipercze"/>
          <w:rFonts w:cs="Calibri"/>
          <w:sz w:val="18"/>
          <w:szCs w:val="18"/>
        </w:rPr>
      </w:pPr>
      <w:r w:rsidRPr="00EA2B4A">
        <w:rPr>
          <w:rFonts w:cs="Calibri"/>
          <w:szCs w:val="18"/>
        </w:rPr>
        <w:t xml:space="preserve">Urządzenia należy zaprojektować zgodnie z dokumentem pn. „Zestawienie wytycznych do budowy systemów elektroenergetycznych” dostępnymi na stronie internetowej Spółki pod adresem: </w:t>
      </w:r>
      <w:hyperlink r:id="rId12" w:history="1">
        <w:r w:rsidRPr="00EA2B4A">
          <w:rPr>
            <w:rStyle w:val="Hipercze"/>
            <w:rFonts w:cs="Calibri"/>
            <w:sz w:val="18"/>
            <w:szCs w:val="18"/>
          </w:rPr>
          <w:t>https://www.pgedystrybucja.pl/strefa-klienta/przydatne-dokumenty</w:t>
        </w:r>
      </w:hyperlink>
      <w:r w:rsidRPr="00EA2B4A">
        <w:rPr>
          <w:rStyle w:val="Hipercze"/>
          <w:rFonts w:cs="Calibri"/>
          <w:sz w:val="18"/>
          <w:szCs w:val="18"/>
        </w:rPr>
        <w:t>.</w:t>
      </w:r>
    </w:p>
    <w:p w14:paraId="1044E3E1"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Przed opracowaniem docelowym dokumentacji projektowej należy przedstawić do zaakceptowania Zamawiającemu koncepcję projektową. Pozytywnie zaopiniowana koncepcja jest podstawą dalszej realizacji prac projektowych.</w:t>
      </w:r>
    </w:p>
    <w:p w14:paraId="3DE6FAA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Dokumentację techniczną należy uzgodnić z PGE Dystrybucja S.A. Oddział Łódź</w:t>
      </w:r>
    </w:p>
    <w:p w14:paraId="612A3F7E" w14:textId="77777777" w:rsidR="00EA2B4A" w:rsidRPr="00EA2B4A" w:rsidRDefault="00EA2B4A" w:rsidP="00EA2B4A">
      <w:pPr>
        <w:pStyle w:val="Akapitzlist"/>
        <w:spacing w:before="120" w:line="276" w:lineRule="auto"/>
        <w:ind w:left="284"/>
        <w:outlineLvl w:val="0"/>
        <w:rPr>
          <w:rFonts w:cs="Calibri"/>
          <w:b/>
          <w:szCs w:val="18"/>
        </w:rPr>
      </w:pPr>
    </w:p>
    <w:p w14:paraId="2CD29D6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Termin realizacji zamówienia</w:t>
      </w:r>
    </w:p>
    <w:p w14:paraId="26EDC0C7" w14:textId="3797CC4C" w:rsidR="00EA2B4A" w:rsidRPr="00EA2B4A" w:rsidRDefault="00107A1B" w:rsidP="00EA2B4A">
      <w:pPr>
        <w:pStyle w:val="Akapitzlist"/>
        <w:spacing w:before="120" w:line="276" w:lineRule="auto"/>
        <w:ind w:left="284"/>
        <w:outlineLvl w:val="0"/>
        <w:rPr>
          <w:rFonts w:cs="Calibri"/>
          <w:b/>
          <w:szCs w:val="18"/>
        </w:rPr>
      </w:pPr>
      <w:r>
        <w:rPr>
          <w:rFonts w:cs="Calibri"/>
          <w:b/>
          <w:szCs w:val="18"/>
          <w:u w:val="single"/>
        </w:rPr>
        <w:t xml:space="preserve">24 </w:t>
      </w:r>
      <w:r w:rsidR="004207FF" w:rsidRPr="004207FF">
        <w:rPr>
          <w:rFonts w:cs="Calibri"/>
          <w:b/>
          <w:szCs w:val="18"/>
          <w:u w:val="single"/>
        </w:rPr>
        <w:t>miesi</w:t>
      </w:r>
      <w:r>
        <w:rPr>
          <w:rFonts w:cs="Calibri"/>
          <w:b/>
          <w:szCs w:val="18"/>
          <w:u w:val="single"/>
        </w:rPr>
        <w:t>ące</w:t>
      </w:r>
      <w:r w:rsidR="004207FF" w:rsidRPr="004207FF">
        <w:rPr>
          <w:rFonts w:cs="Calibri"/>
          <w:b/>
          <w:szCs w:val="18"/>
          <w:u w:val="single"/>
        </w:rPr>
        <w:t xml:space="preserve"> </w:t>
      </w:r>
      <w:r w:rsidR="00EA2B4A" w:rsidRPr="00EA2B4A">
        <w:rPr>
          <w:rFonts w:cs="Calibri"/>
          <w:b/>
          <w:szCs w:val="18"/>
        </w:rPr>
        <w:t>od dnia podpisania umowy</w:t>
      </w:r>
      <w:r w:rsidR="00EA2B4A" w:rsidRPr="00EA2B4A">
        <w:rPr>
          <w:rFonts w:cs="Calibri"/>
          <w:szCs w:val="18"/>
        </w:rPr>
        <w:t>.</w:t>
      </w:r>
    </w:p>
    <w:p w14:paraId="0A0960E5" w14:textId="77777777" w:rsidR="00EA2B4A" w:rsidRPr="00EA2B4A" w:rsidRDefault="00EA2B4A" w:rsidP="00EA2B4A">
      <w:pPr>
        <w:pStyle w:val="Akapitzlist"/>
        <w:spacing w:before="120" w:line="276" w:lineRule="auto"/>
        <w:ind w:left="284"/>
        <w:outlineLvl w:val="0"/>
        <w:rPr>
          <w:rFonts w:cstheme="minorHAnsi"/>
          <w:szCs w:val="18"/>
        </w:rPr>
      </w:pPr>
      <w:r w:rsidRPr="00EA2B4A">
        <w:rPr>
          <w:rFonts w:cs="Calibri"/>
          <w:szCs w:val="18"/>
        </w:rPr>
        <w:t xml:space="preserve"> oraz zgodnie z</w:t>
      </w:r>
      <w:r w:rsidRPr="00EA2B4A">
        <w:rPr>
          <w:rFonts w:cstheme="minorHAnsi"/>
          <w:szCs w:val="18"/>
        </w:rPr>
        <w:t xml:space="preserve"> Projektem Umowy zakupowej stanowiącym </w:t>
      </w:r>
      <w:r w:rsidRPr="00EA2B4A">
        <w:rPr>
          <w:rFonts w:cstheme="minorHAnsi"/>
          <w:b/>
          <w:szCs w:val="18"/>
        </w:rPr>
        <w:t>Załącznik nr 5 do SWZ</w:t>
      </w:r>
      <w:r w:rsidRPr="00EA2B4A">
        <w:rPr>
          <w:rFonts w:cstheme="minorHAnsi"/>
          <w:szCs w:val="18"/>
        </w:rPr>
        <w:t>.</w:t>
      </w:r>
    </w:p>
    <w:p w14:paraId="24D6F96D" w14:textId="77777777" w:rsidR="00EA2B4A" w:rsidRPr="00EA2B4A" w:rsidRDefault="00EA2B4A" w:rsidP="00EA2B4A">
      <w:pPr>
        <w:pStyle w:val="Akapitzlist"/>
        <w:spacing w:before="120" w:line="276" w:lineRule="auto"/>
        <w:ind w:left="284"/>
        <w:outlineLvl w:val="0"/>
        <w:rPr>
          <w:rFonts w:cstheme="minorHAnsi"/>
          <w:szCs w:val="18"/>
        </w:rPr>
      </w:pPr>
    </w:p>
    <w:p w14:paraId="662B81F8"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b/>
          <w:szCs w:val="18"/>
        </w:rPr>
      </w:pPr>
      <w:r w:rsidRPr="00EA2B4A">
        <w:rPr>
          <w:rFonts w:cstheme="minorHAnsi"/>
          <w:b/>
          <w:szCs w:val="18"/>
        </w:rPr>
        <w:t xml:space="preserve">Gwarancja </w:t>
      </w:r>
    </w:p>
    <w:p w14:paraId="2E25E9DA" w14:textId="77777777" w:rsidR="00EA2B4A" w:rsidRPr="00EA2B4A" w:rsidRDefault="00EA2B4A" w:rsidP="00EA2B4A">
      <w:pPr>
        <w:pStyle w:val="Akapitzlist"/>
        <w:numPr>
          <w:ilvl w:val="1"/>
          <w:numId w:val="6"/>
        </w:numPr>
        <w:spacing w:before="120" w:after="0" w:line="276" w:lineRule="auto"/>
        <w:jc w:val="both"/>
        <w:outlineLvl w:val="0"/>
        <w:rPr>
          <w:rFonts w:cstheme="minorHAnsi"/>
          <w:szCs w:val="18"/>
        </w:rPr>
      </w:pPr>
      <w:r w:rsidRPr="00EA2B4A">
        <w:rPr>
          <w:rFonts w:cstheme="minorHAnsi"/>
          <w:szCs w:val="18"/>
        </w:rPr>
        <w:t>Wykonawca 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7F89131A" w14:textId="77777777" w:rsidR="00EA2B4A" w:rsidRPr="00EA2B4A" w:rsidRDefault="00EA2B4A" w:rsidP="00EA2B4A">
      <w:pPr>
        <w:pStyle w:val="Akapitzlist"/>
        <w:spacing w:before="120" w:line="276" w:lineRule="auto"/>
        <w:ind w:left="426"/>
        <w:outlineLvl w:val="0"/>
        <w:rPr>
          <w:rFonts w:cstheme="minorHAnsi"/>
          <w:szCs w:val="18"/>
        </w:rPr>
      </w:pPr>
    </w:p>
    <w:p w14:paraId="48AED484" w14:textId="77777777" w:rsidR="00EA2B4A" w:rsidRPr="00EA2B4A" w:rsidRDefault="00EA2B4A" w:rsidP="00EA2B4A">
      <w:pPr>
        <w:pStyle w:val="Akapitzlist"/>
        <w:numPr>
          <w:ilvl w:val="0"/>
          <w:numId w:val="6"/>
        </w:numPr>
        <w:spacing w:before="120" w:after="0" w:line="276" w:lineRule="auto"/>
        <w:ind w:left="284" w:hanging="284"/>
        <w:outlineLvl w:val="0"/>
        <w:rPr>
          <w:rFonts w:cstheme="minorHAnsi"/>
          <w:b/>
          <w:szCs w:val="18"/>
        </w:rPr>
      </w:pPr>
      <w:r w:rsidRPr="00EA2B4A">
        <w:rPr>
          <w:rFonts w:cstheme="minorHAnsi"/>
          <w:b/>
          <w:szCs w:val="18"/>
        </w:rPr>
        <w:t xml:space="preserve"> Podwykonawstwo</w:t>
      </w:r>
    </w:p>
    <w:p w14:paraId="761BA065" w14:textId="77777777" w:rsidR="00EA2B4A" w:rsidRPr="00EA2B4A" w:rsidRDefault="00EA2B4A" w:rsidP="00EA2B4A">
      <w:pPr>
        <w:pStyle w:val="Akapitzlist"/>
        <w:numPr>
          <w:ilvl w:val="1"/>
          <w:numId w:val="6"/>
        </w:numPr>
        <w:spacing w:before="120" w:after="0" w:line="276" w:lineRule="auto"/>
        <w:ind w:left="426" w:hanging="426"/>
        <w:jc w:val="both"/>
        <w:outlineLvl w:val="0"/>
        <w:rPr>
          <w:rFonts w:cstheme="minorHAnsi"/>
          <w:szCs w:val="18"/>
        </w:rPr>
      </w:pPr>
      <w:r w:rsidRPr="00EA2B4A">
        <w:rPr>
          <w:rFonts w:cstheme="minorHAnsi"/>
          <w:szCs w:val="18"/>
        </w:rPr>
        <w:t xml:space="preserve">Zamawiający </w:t>
      </w:r>
      <w:r w:rsidRPr="00EA2B4A">
        <w:rPr>
          <w:rFonts w:cstheme="minorHAnsi"/>
          <w:b/>
          <w:szCs w:val="18"/>
        </w:rPr>
        <w:t xml:space="preserve">nie dopuszcza </w:t>
      </w:r>
      <w:r w:rsidRPr="00EA2B4A">
        <w:rPr>
          <w:rFonts w:cstheme="minorHAnsi"/>
          <w:szCs w:val="18"/>
        </w:rPr>
        <w:t xml:space="preserve">wykonywania przedmiotu zakupu przez podwykonawców. </w:t>
      </w:r>
    </w:p>
    <w:p w14:paraId="1CE537BB" w14:textId="77777777" w:rsidR="00EA2B4A" w:rsidRPr="00EA2B4A" w:rsidRDefault="00EA2B4A" w:rsidP="00EA2B4A">
      <w:pPr>
        <w:rPr>
          <w:szCs w:val="18"/>
        </w:rPr>
      </w:pPr>
    </w:p>
    <w:p w14:paraId="2097D049" w14:textId="77777777" w:rsidR="00EA2B4A" w:rsidRPr="00EA2B4A" w:rsidRDefault="00EA2B4A" w:rsidP="00EA2B4A">
      <w:pPr>
        <w:rPr>
          <w:rFonts w:cstheme="minorHAnsi"/>
          <w:b/>
          <w:szCs w:val="18"/>
        </w:rPr>
      </w:pPr>
      <w:r w:rsidRPr="00EA2B4A">
        <w:rPr>
          <w:rFonts w:cstheme="minorHAnsi"/>
          <w:b/>
          <w:szCs w:val="18"/>
        </w:rPr>
        <w:t xml:space="preserve">Załączniki: </w:t>
      </w:r>
    </w:p>
    <w:p w14:paraId="7B1E41B4" w14:textId="77777777" w:rsidR="00EA2B4A" w:rsidRPr="00EA2B4A" w:rsidRDefault="00EA2B4A" w:rsidP="00EA2B4A">
      <w:pPr>
        <w:rPr>
          <w:rFonts w:cstheme="minorHAnsi"/>
          <w:szCs w:val="18"/>
        </w:rPr>
      </w:pPr>
      <w:r w:rsidRPr="00EA2B4A">
        <w:rPr>
          <w:rFonts w:cstheme="minorHAnsi"/>
          <w:szCs w:val="18"/>
        </w:rPr>
        <w:lastRenderedPageBreak/>
        <w:t>Załącznik nr 1.1 – Zawartość projektu budowlanego, wykonawczego i zgód właścicieli nieruchomości</w:t>
      </w:r>
    </w:p>
    <w:p w14:paraId="52CB97A4" w14:textId="77777777" w:rsidR="00EA2B4A" w:rsidRPr="00EA2B4A" w:rsidRDefault="00EA2B4A" w:rsidP="00EA2B4A">
      <w:pPr>
        <w:rPr>
          <w:rFonts w:cstheme="minorHAnsi"/>
          <w:szCs w:val="18"/>
        </w:rPr>
      </w:pPr>
      <w:r w:rsidRPr="00EA2B4A">
        <w:rPr>
          <w:rFonts w:cstheme="minorHAnsi"/>
          <w:szCs w:val="18"/>
        </w:rPr>
        <w:t>Załącznik nr 1.2 – Wytyczne do kosztorysowania</w:t>
      </w:r>
    </w:p>
    <w:p w14:paraId="67855527" w14:textId="77777777" w:rsidR="00EA2B4A" w:rsidRPr="00784AAC" w:rsidRDefault="00EA2B4A" w:rsidP="00EA2B4A">
      <w:pPr>
        <w:rPr>
          <w:rFonts w:cstheme="minorHAnsi"/>
          <w:szCs w:val="18"/>
        </w:rPr>
      </w:pPr>
      <w:r w:rsidRPr="00EA2B4A">
        <w:rPr>
          <w:rFonts w:cstheme="minorHAnsi"/>
          <w:szCs w:val="18"/>
        </w:rPr>
        <w:t xml:space="preserve">Załącznik nr 1.3 – </w:t>
      </w:r>
      <w:r w:rsidRPr="00784AAC">
        <w:rPr>
          <w:rFonts w:cstheme="minorHAnsi"/>
          <w:bCs/>
          <w:iCs/>
          <w:szCs w:val="18"/>
        </w:rPr>
        <w:t xml:space="preserve">Wzór umowy o udostępnieniu nieruchomości </w:t>
      </w:r>
      <w:r w:rsidRPr="00784AAC">
        <w:rPr>
          <w:rFonts w:cstheme="minorHAnsi"/>
          <w:szCs w:val="18"/>
        </w:rPr>
        <w:t>w celu budowy urządzeń energetycznych</w:t>
      </w:r>
    </w:p>
    <w:p w14:paraId="0120AC90" w14:textId="77777777" w:rsidR="00EA2B4A" w:rsidRPr="00784AAC" w:rsidRDefault="00EA2B4A" w:rsidP="00EA2B4A">
      <w:pPr>
        <w:rPr>
          <w:rFonts w:cstheme="minorHAnsi"/>
          <w:szCs w:val="18"/>
        </w:rPr>
      </w:pPr>
      <w:r w:rsidRPr="00784AAC">
        <w:rPr>
          <w:rFonts w:cstheme="minorHAnsi"/>
          <w:szCs w:val="18"/>
        </w:rPr>
        <w:t>Załącznik nr 1.4 – Wzór porozumienia o ustanowienie nieodpłatnej służebności przesyłu</w:t>
      </w:r>
    </w:p>
    <w:p w14:paraId="5D88B94C" w14:textId="77777777" w:rsidR="00EA2B4A" w:rsidRPr="00784AAC" w:rsidRDefault="00EA2B4A" w:rsidP="00EA2B4A">
      <w:pPr>
        <w:rPr>
          <w:rFonts w:cstheme="minorHAnsi"/>
          <w:szCs w:val="18"/>
        </w:rPr>
      </w:pPr>
      <w:r w:rsidRPr="00784AAC">
        <w:rPr>
          <w:rFonts w:cstheme="minorHAnsi"/>
          <w:szCs w:val="18"/>
        </w:rPr>
        <w:t>Załącznik nr 1.5  – Wzór porozumienia o ustanowienie odpłatnej służebności przesyłu</w:t>
      </w:r>
    </w:p>
    <w:p w14:paraId="61398029" w14:textId="77777777" w:rsidR="00EA2B4A" w:rsidRPr="00784AAC" w:rsidRDefault="00EA2B4A" w:rsidP="00EA2B4A">
      <w:pPr>
        <w:rPr>
          <w:rFonts w:cstheme="minorHAnsi"/>
          <w:szCs w:val="18"/>
        </w:rPr>
      </w:pPr>
      <w:r w:rsidRPr="00784AAC">
        <w:rPr>
          <w:rFonts w:cstheme="minorHAnsi"/>
          <w:szCs w:val="18"/>
        </w:rPr>
        <w:t xml:space="preserve">Załącznik nr 1.6 – Wytyczne dla projektantów – układanie kabli SN metodą płużenia </w:t>
      </w:r>
    </w:p>
    <w:p w14:paraId="75F68B3E" w14:textId="77777777" w:rsidR="00EA2B4A" w:rsidRPr="00784AAC" w:rsidRDefault="00EA2B4A" w:rsidP="00EA2B4A">
      <w:pPr>
        <w:rPr>
          <w:rFonts w:cstheme="minorHAnsi"/>
          <w:szCs w:val="18"/>
        </w:rPr>
      </w:pPr>
      <w:r w:rsidRPr="00784AAC">
        <w:rPr>
          <w:rFonts w:cstheme="minorHAnsi"/>
          <w:szCs w:val="18"/>
        </w:rPr>
        <w:t>Załącznik nr 1.7 – Specyfikacja techniczna</w:t>
      </w:r>
    </w:p>
    <w:p w14:paraId="4E0028D4" w14:textId="72F74D38" w:rsidR="006209AE" w:rsidRPr="00784AAC" w:rsidRDefault="00EA2B4A" w:rsidP="00EA2B4A">
      <w:pPr>
        <w:rPr>
          <w:rFonts w:cstheme="minorHAnsi"/>
          <w:szCs w:val="18"/>
        </w:rPr>
      </w:pPr>
      <w:r w:rsidRPr="00784AAC">
        <w:rPr>
          <w:rFonts w:cstheme="minorHAnsi"/>
          <w:szCs w:val="18"/>
        </w:rPr>
        <w:t>Załącznik nr 1.8 – Mapka podglądowa</w:t>
      </w:r>
    </w:p>
    <w:p w14:paraId="22BFC702" w14:textId="77777777" w:rsidR="00EA2B4A" w:rsidRPr="00784AAC" w:rsidRDefault="00EA2B4A" w:rsidP="00EA2B4A">
      <w:pPr>
        <w:rPr>
          <w:rFonts w:cstheme="minorHAnsi"/>
          <w:sz w:val="20"/>
        </w:rPr>
      </w:pPr>
      <w:r w:rsidRPr="00784AAC">
        <w:rPr>
          <w:rFonts w:cstheme="minorHAnsi"/>
          <w:szCs w:val="18"/>
        </w:rPr>
        <w:t>Załącznik nr 1.10 – Wytyczne dla dokumentacji w zakresie tytułów prawnych</w:t>
      </w:r>
    </w:p>
    <w:p w14:paraId="324252B2" w14:textId="77777777" w:rsidR="00EA2B4A" w:rsidRPr="005873E7" w:rsidRDefault="00EA2B4A" w:rsidP="00EA2B4A"/>
    <w:p w14:paraId="356B4EA1" w14:textId="77777777" w:rsidR="00EA2B4A" w:rsidRPr="005873E7" w:rsidRDefault="00EA2B4A" w:rsidP="00EA2B4A"/>
    <w:p w14:paraId="70B459C4" w14:textId="77777777" w:rsidR="00EA2B4A" w:rsidRDefault="00EA2B4A" w:rsidP="00EA2B4A">
      <w:pPr>
        <w:ind w:left="426"/>
      </w:pPr>
      <w:r>
        <w:br w:type="page"/>
      </w:r>
    </w:p>
    <w:p w14:paraId="51E4A7E4" w14:textId="77777777" w:rsidR="00EA2B4A" w:rsidRPr="005873E7" w:rsidRDefault="00EA2B4A" w:rsidP="00EA2B4A"/>
    <w:p w14:paraId="4C09C10D" w14:textId="77777777" w:rsidR="00EA2B4A" w:rsidRDefault="00EA2B4A" w:rsidP="00EA2B4A">
      <w:pPr>
        <w:rPr>
          <w:rFonts w:cstheme="minorHAnsi"/>
          <w:b/>
          <w:bCs/>
          <w:iCs/>
          <w:sz w:val="20"/>
        </w:rPr>
      </w:pPr>
    </w:p>
    <w:p w14:paraId="2D3FE6CA" w14:textId="77777777" w:rsidR="00EA2B4A" w:rsidRPr="00EA2B4A" w:rsidRDefault="00EA2B4A" w:rsidP="00EA2B4A">
      <w:pPr>
        <w:rPr>
          <w:rFonts w:cstheme="minorHAnsi"/>
          <w:b/>
          <w:bCs/>
          <w:iCs/>
          <w:szCs w:val="18"/>
        </w:rPr>
      </w:pPr>
      <w:r w:rsidRPr="00EA2B4A">
        <w:rPr>
          <w:rFonts w:cstheme="minorHAnsi"/>
          <w:b/>
          <w:bCs/>
          <w:iCs/>
          <w:szCs w:val="18"/>
        </w:rPr>
        <w:t>Załącznik nr 1.1.a do SWZ - Zawartość projektu budowlanego, wykonawczego i zgód właścicieli nieruchomości</w:t>
      </w:r>
    </w:p>
    <w:p w14:paraId="0785AFC6" w14:textId="77777777" w:rsidR="00EA2B4A" w:rsidRPr="00EA2B4A" w:rsidRDefault="00EA2B4A" w:rsidP="00EA2B4A">
      <w:pPr>
        <w:jc w:val="right"/>
        <w:rPr>
          <w:rFonts w:cstheme="minorHAnsi"/>
          <w:b/>
          <w:bCs/>
          <w:iCs/>
          <w:szCs w:val="18"/>
        </w:rPr>
      </w:pPr>
    </w:p>
    <w:p w14:paraId="2EB4F0FC" w14:textId="77777777" w:rsidR="00EA2B4A" w:rsidRPr="00EA2B4A" w:rsidRDefault="00EA2B4A" w:rsidP="00EA2B4A">
      <w:pPr>
        <w:jc w:val="center"/>
        <w:rPr>
          <w:rFonts w:cstheme="minorHAnsi"/>
          <w:b/>
          <w:szCs w:val="18"/>
          <w:u w:val="single"/>
        </w:rPr>
      </w:pPr>
    </w:p>
    <w:p w14:paraId="6E8DB3E8" w14:textId="77777777" w:rsidR="00EA2B4A" w:rsidRPr="00EA2B4A" w:rsidRDefault="00EA2B4A" w:rsidP="00EA2B4A">
      <w:pPr>
        <w:jc w:val="center"/>
        <w:rPr>
          <w:rFonts w:cstheme="minorHAnsi"/>
          <w:b/>
          <w:szCs w:val="18"/>
          <w:u w:val="single"/>
        </w:rPr>
      </w:pPr>
    </w:p>
    <w:p w14:paraId="4D3BCC9B" w14:textId="77777777" w:rsidR="00EA2B4A" w:rsidRPr="00EA2B4A" w:rsidRDefault="00EA2B4A" w:rsidP="00EA2B4A">
      <w:pPr>
        <w:jc w:val="center"/>
        <w:rPr>
          <w:rFonts w:cstheme="minorHAnsi"/>
          <w:b/>
          <w:szCs w:val="18"/>
          <w:u w:val="single"/>
        </w:rPr>
      </w:pPr>
      <w:r w:rsidRPr="00EA2B4A">
        <w:rPr>
          <w:rFonts w:cstheme="minorHAnsi"/>
          <w:b/>
          <w:szCs w:val="18"/>
          <w:u w:val="single"/>
        </w:rPr>
        <w:t>Projekt budowlany – TOM 1</w:t>
      </w:r>
    </w:p>
    <w:p w14:paraId="0A2543EF" w14:textId="77777777" w:rsidR="00EA2B4A" w:rsidRPr="00EA2B4A" w:rsidRDefault="00EA2B4A" w:rsidP="00EA2B4A">
      <w:pPr>
        <w:jc w:val="center"/>
        <w:rPr>
          <w:rFonts w:cstheme="minorHAnsi"/>
          <w:b/>
          <w:szCs w:val="18"/>
          <w:u w:val="single"/>
        </w:rPr>
      </w:pPr>
    </w:p>
    <w:p w14:paraId="52ABD15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Dane techniczne do projektowania:</w:t>
      </w:r>
    </w:p>
    <w:p w14:paraId="248A9BD9"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warunki przyłączenia,</w:t>
      </w:r>
    </w:p>
    <w:p w14:paraId="748991DF"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dane wyjściowe modernizacji sieci elektroenergetycznych,</w:t>
      </w:r>
    </w:p>
    <w:p w14:paraId="5CAE0122"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uzgodnienia dodatkowe (notatki, protokoły).</w:t>
      </w:r>
    </w:p>
    <w:p w14:paraId="1A6E6F90"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noProof/>
          <w:szCs w:val="18"/>
          <w:lang w:eastAsia="pl-PL"/>
        </w:rPr>
        <mc:AlternateContent>
          <mc:Choice Requires="wps">
            <w:drawing>
              <wp:anchor distT="0" distB="0" distL="114300" distR="114300" simplePos="0" relativeHeight="251659264" behindDoc="0" locked="0" layoutInCell="0" allowOverlap="1" wp14:anchorId="7771AC62" wp14:editId="5EEF1E17">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9D9B"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" o:allowincell="f" stroked="f" strokeweight=".25pt"/>
            </w:pict>
          </mc:Fallback>
        </mc:AlternateContent>
      </w:r>
      <w:r w:rsidRPr="00EA2B4A">
        <w:rPr>
          <w:rFonts w:cstheme="minorHAnsi"/>
          <w:szCs w:val="18"/>
        </w:rPr>
        <w:t>Klauzula sprawdzenia projektu (w rozumieniu art.20 ust 2 ustawy Prawo Budowlane).</w:t>
      </w:r>
      <w:r w:rsidRPr="00EA2B4A">
        <w:rPr>
          <w:rFonts w:cstheme="minorHAnsi"/>
          <w:szCs w:val="18"/>
          <w:vertAlign w:val="superscript"/>
        </w:rPr>
        <w:t xml:space="preserve"> 1</w:t>
      </w:r>
    </w:p>
    <w:p w14:paraId="19BAA49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Protokół sprawdzenia projektu przez Zamawiającego (pozytywny)</w:t>
      </w:r>
    </w:p>
    <w:p w14:paraId="2849981D" w14:textId="77777777" w:rsidR="00EA2B4A" w:rsidRPr="00EA2B4A" w:rsidRDefault="00EA2B4A" w:rsidP="00EA2B4A">
      <w:pPr>
        <w:tabs>
          <w:tab w:val="num" w:pos="709"/>
        </w:tabs>
        <w:ind w:left="709" w:hanging="283"/>
        <w:rPr>
          <w:rFonts w:cstheme="minorHAnsi"/>
          <w:szCs w:val="18"/>
        </w:rPr>
      </w:pPr>
      <w:r w:rsidRPr="00EA2B4A">
        <w:rPr>
          <w:rFonts w:cstheme="minorHAnsi"/>
          <w:szCs w:val="18"/>
        </w:rPr>
        <w:t>- oświadczenie projektanta o wprowadzeniu uwag (poprawek) do projektu.</w:t>
      </w:r>
    </w:p>
    <w:p w14:paraId="2A5D672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Decyzja o ustaleniu lokalizacji inwestycji celu publicznego z załącznikiem graficznym lub Wyrys i wypis z miejscowego planu zagospodarowania przestrzennego.</w:t>
      </w:r>
    </w:p>
    <w:p w14:paraId="5C4B1C1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Opinia ZUDP z załącznikiem graficznym (oryginał załącznika graficznego)</w:t>
      </w:r>
    </w:p>
    <w:p w14:paraId="48822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Opis</w:t>
      </w:r>
    </w:p>
    <w:p w14:paraId="4469D6C2"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Trasa linii z naniesionymi, opisanymi i wyróżnionymi kolorami elementami linii (projektowane, istniejące, do demontażu, inne media itp.)</w:t>
      </w:r>
    </w:p>
    <w:p w14:paraId="2B609A3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Schemat jednokreskowy</w:t>
      </w:r>
    </w:p>
    <w:p w14:paraId="3408B2E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na prowadzenie robót w pasach drogowych</w:t>
      </w:r>
      <w:r w:rsidRPr="00EA2B4A">
        <w:rPr>
          <w:rFonts w:cstheme="minorHAnsi"/>
          <w:szCs w:val="18"/>
          <w:vertAlign w:val="superscript"/>
        </w:rPr>
        <w:footnoteReference w:id="1"/>
      </w:r>
    </w:p>
    <w:p w14:paraId="4CC424FA"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postanowienia, decyzje, uzgodnienia UM, UG, Zarządy Dróg, ...................................</w:t>
      </w:r>
    </w:p>
    <w:p w14:paraId="1BCB7B9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Ochrony Środowiska na prowadzenie robót w terenach zielonych</w:t>
      </w:r>
    </w:p>
    <w:p w14:paraId="6851117E"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oświadczenie, że nie występuje kolizja z zielenią</w:t>
      </w:r>
    </w:p>
    <w:p w14:paraId="0918ED1D"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Warunki Wojewódzkiego Konserwatora Zabytków </w:t>
      </w:r>
      <w:r w:rsidRPr="00EA2B4A">
        <w:rPr>
          <w:rFonts w:cstheme="minorHAnsi"/>
          <w:szCs w:val="18"/>
          <w:vertAlign w:val="superscript"/>
        </w:rPr>
        <w:t>1</w:t>
      </w:r>
    </w:p>
    <w:p w14:paraId="1C4D1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PKP na przejście, przez teren i w pobliżu urządzeń</w:t>
      </w:r>
      <w:r w:rsidRPr="00EA2B4A">
        <w:rPr>
          <w:rFonts w:cstheme="minorHAnsi"/>
          <w:szCs w:val="18"/>
          <w:vertAlign w:val="superscript"/>
        </w:rPr>
        <w:t>1</w:t>
      </w:r>
    </w:p>
    <w:p w14:paraId="54C2EA9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Pozwolenie wodno-prawne </w:t>
      </w:r>
      <w:r w:rsidRPr="00EA2B4A">
        <w:rPr>
          <w:rFonts w:cstheme="minorHAnsi"/>
          <w:szCs w:val="18"/>
          <w:vertAlign w:val="superscript"/>
        </w:rPr>
        <w:t>1</w:t>
      </w:r>
    </w:p>
    <w:p w14:paraId="54AE3AD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Inne szczególne warunki realizacji </w:t>
      </w:r>
      <w:r w:rsidRPr="00EA2B4A">
        <w:rPr>
          <w:rFonts w:cstheme="minorHAnsi"/>
          <w:szCs w:val="18"/>
          <w:vertAlign w:val="superscript"/>
        </w:rPr>
        <w:t>1</w:t>
      </w:r>
    </w:p>
    <w:p w14:paraId="3B13DC04"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w:t>
      </w:r>
    </w:p>
    <w:p w14:paraId="03EC48BE"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1AAF58D9"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53F03CAC"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Pozwolenie na budowę – z klauzulą prawomocności oraz załącznik graficzny, lub niezakwestionowane zgłoszenie zamiaru wykonania robót</w:t>
      </w:r>
    </w:p>
    <w:p w14:paraId="42546308"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oryginał</w:t>
      </w:r>
    </w:p>
    <w:p w14:paraId="3A680DDC"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ksero potwierdzone</w:t>
      </w:r>
      <w:r w:rsidRPr="00EA2B4A">
        <w:rPr>
          <w:rFonts w:cstheme="minorHAnsi"/>
          <w:szCs w:val="18"/>
          <w:vertAlign w:val="superscript"/>
        </w:rPr>
        <w:footnoteReference w:id="2"/>
      </w:r>
    </w:p>
    <w:p w14:paraId="44E89699"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załączniki lub warunki szczególne</w:t>
      </w:r>
      <w:r w:rsidRPr="00EA2B4A">
        <w:rPr>
          <w:rFonts w:cstheme="minorHAnsi"/>
          <w:szCs w:val="18"/>
          <w:vertAlign w:val="superscript"/>
        </w:rPr>
        <w:footnoteReference w:id="3"/>
      </w:r>
    </w:p>
    <w:p w14:paraId="29E65814" w14:textId="77777777" w:rsidR="00EA2B4A" w:rsidRPr="00EA2B4A" w:rsidRDefault="00EA2B4A" w:rsidP="00EA2B4A">
      <w:pPr>
        <w:rPr>
          <w:rFonts w:cstheme="minorHAnsi"/>
          <w:szCs w:val="18"/>
        </w:rPr>
      </w:pPr>
    </w:p>
    <w:p w14:paraId="04CDD1B5" w14:textId="77777777" w:rsidR="00EA2B4A" w:rsidRPr="00EA2B4A" w:rsidRDefault="00EA2B4A" w:rsidP="00EA2B4A">
      <w:pPr>
        <w:rPr>
          <w:rFonts w:cstheme="minorHAnsi"/>
          <w:szCs w:val="18"/>
        </w:rPr>
      </w:pPr>
    </w:p>
    <w:p w14:paraId="66F2C972" w14:textId="77777777" w:rsidR="00EA2B4A" w:rsidRPr="00EA2B4A" w:rsidRDefault="00EA2B4A" w:rsidP="00EA2B4A">
      <w:pPr>
        <w:rPr>
          <w:rFonts w:cstheme="minorHAnsi"/>
          <w:szCs w:val="18"/>
        </w:rPr>
      </w:pPr>
    </w:p>
    <w:p w14:paraId="0B26F934" w14:textId="77777777" w:rsidR="00EA2B4A" w:rsidRPr="00EA2B4A" w:rsidRDefault="00EA2B4A" w:rsidP="00EA2B4A">
      <w:pPr>
        <w:rPr>
          <w:rFonts w:cstheme="minorHAnsi"/>
          <w:szCs w:val="18"/>
        </w:rPr>
      </w:pPr>
    </w:p>
    <w:p w14:paraId="7132EABF" w14:textId="77777777" w:rsidR="00EA2B4A" w:rsidRPr="00EA2B4A" w:rsidRDefault="00EA2B4A" w:rsidP="00EA2B4A">
      <w:pPr>
        <w:rPr>
          <w:rFonts w:cstheme="minorHAnsi"/>
          <w:szCs w:val="18"/>
        </w:rPr>
      </w:pPr>
    </w:p>
    <w:p w14:paraId="49649DB1" w14:textId="77777777" w:rsidR="00EA2B4A" w:rsidRPr="00EA2B4A" w:rsidRDefault="00EA2B4A" w:rsidP="00EA2B4A">
      <w:pPr>
        <w:rPr>
          <w:rFonts w:cstheme="minorHAnsi"/>
          <w:szCs w:val="18"/>
        </w:rPr>
      </w:pPr>
    </w:p>
    <w:p w14:paraId="34027654" w14:textId="77777777" w:rsidR="00EA2B4A" w:rsidRPr="00EA2B4A" w:rsidRDefault="00EA2B4A" w:rsidP="00EA2B4A">
      <w:pPr>
        <w:rPr>
          <w:rFonts w:cstheme="minorHAnsi"/>
          <w:szCs w:val="18"/>
        </w:rPr>
      </w:pPr>
    </w:p>
    <w:p w14:paraId="5D8244FD" w14:textId="77777777" w:rsidR="00EA2B4A" w:rsidRPr="00EA2B4A" w:rsidRDefault="00EA2B4A" w:rsidP="00EA2B4A">
      <w:pPr>
        <w:rPr>
          <w:rFonts w:cstheme="minorHAnsi"/>
          <w:szCs w:val="18"/>
        </w:rPr>
      </w:pPr>
    </w:p>
    <w:p w14:paraId="699D7AE5" w14:textId="77777777" w:rsidR="00EA2B4A" w:rsidRPr="00EA2B4A" w:rsidRDefault="00EA2B4A" w:rsidP="00EA2B4A">
      <w:pPr>
        <w:rPr>
          <w:rFonts w:cstheme="minorHAnsi"/>
          <w:szCs w:val="18"/>
        </w:rPr>
      </w:pPr>
    </w:p>
    <w:p w14:paraId="59808CFD" w14:textId="77777777" w:rsidR="00EA2B4A" w:rsidRPr="00EA2B4A" w:rsidRDefault="00EA2B4A" w:rsidP="00EA2B4A">
      <w:pPr>
        <w:ind w:firstLine="708"/>
        <w:rPr>
          <w:rFonts w:cstheme="minorHAnsi"/>
          <w:szCs w:val="18"/>
        </w:rPr>
      </w:pPr>
    </w:p>
    <w:p w14:paraId="33ADB208" w14:textId="77777777" w:rsidR="00EA2B4A" w:rsidRPr="00EA2B4A" w:rsidRDefault="00EA2B4A" w:rsidP="00EA2B4A">
      <w:pPr>
        <w:rPr>
          <w:rFonts w:cstheme="minorHAnsi"/>
          <w:b/>
          <w:bCs/>
          <w:iCs/>
          <w:szCs w:val="18"/>
        </w:rPr>
      </w:pPr>
    </w:p>
    <w:p w14:paraId="2993BADE" w14:textId="77777777" w:rsidR="00EA2B4A" w:rsidRPr="00EA2B4A" w:rsidRDefault="00EA2B4A" w:rsidP="00EA2B4A">
      <w:pPr>
        <w:rPr>
          <w:rFonts w:cstheme="minorHAnsi"/>
          <w:b/>
          <w:bCs/>
          <w:iCs/>
          <w:szCs w:val="18"/>
        </w:rPr>
      </w:pPr>
      <w:r w:rsidRPr="00EA2B4A">
        <w:rPr>
          <w:rFonts w:cstheme="minorHAnsi"/>
          <w:b/>
          <w:bCs/>
          <w:iCs/>
          <w:szCs w:val="18"/>
        </w:rPr>
        <w:t>Załącznik nr 1.1.b do SWZ - Zawartość projektu budowlanego, wykonawczego i zgód właścicieli nieruchomości</w:t>
      </w:r>
    </w:p>
    <w:p w14:paraId="2374A7F3" w14:textId="77777777" w:rsidR="00EA2B4A" w:rsidRPr="00EA2B4A" w:rsidRDefault="00EA2B4A" w:rsidP="00EA2B4A">
      <w:pPr>
        <w:jc w:val="right"/>
        <w:rPr>
          <w:rFonts w:cstheme="minorHAnsi"/>
          <w:b/>
          <w:szCs w:val="18"/>
          <w:u w:val="single"/>
        </w:rPr>
      </w:pPr>
    </w:p>
    <w:p w14:paraId="4D5BCBD3" w14:textId="77777777" w:rsidR="00EA2B4A" w:rsidRPr="00EA2B4A" w:rsidRDefault="00EA2B4A" w:rsidP="00EA2B4A">
      <w:pPr>
        <w:jc w:val="center"/>
        <w:rPr>
          <w:rFonts w:cstheme="minorHAnsi"/>
          <w:b/>
          <w:szCs w:val="18"/>
          <w:u w:val="single"/>
        </w:rPr>
      </w:pPr>
      <w:r w:rsidRPr="00EA2B4A">
        <w:rPr>
          <w:rFonts w:cstheme="minorHAnsi"/>
          <w:b/>
          <w:szCs w:val="18"/>
          <w:u w:val="single"/>
        </w:rPr>
        <w:t>Projekt wykonawczy – TOM 2</w:t>
      </w:r>
    </w:p>
    <w:p w14:paraId="55A7407B" w14:textId="77777777" w:rsidR="00EA2B4A" w:rsidRPr="00EA2B4A" w:rsidRDefault="00EA2B4A" w:rsidP="00EA2B4A">
      <w:pPr>
        <w:jc w:val="center"/>
        <w:rPr>
          <w:rFonts w:cstheme="minorHAnsi"/>
          <w:b/>
          <w:szCs w:val="18"/>
          <w:u w:val="single"/>
        </w:rPr>
      </w:pPr>
    </w:p>
    <w:p w14:paraId="0C619EEE"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Pozwolenie na budowę z klauzulą prawomocności (ksero) lub niezakwestionowane zgłoszenie zamiaru wykonania robót</w:t>
      </w:r>
    </w:p>
    <w:p w14:paraId="181AC7B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Dane techniczne do projektowania:</w:t>
      </w:r>
    </w:p>
    <w:p w14:paraId="566B5964"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warunki przyłączenia,</w:t>
      </w:r>
    </w:p>
    <w:p w14:paraId="6F5142D8"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dane wyjściowe modernizacji sieci elektroenergetycznych,</w:t>
      </w:r>
    </w:p>
    <w:p w14:paraId="1B7E396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uzgodnienia dodatkowe (notatki, protokoły)</w:t>
      </w:r>
    </w:p>
    <w:p w14:paraId="546DE63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Zakres robót </w:t>
      </w:r>
    </w:p>
    <w:p w14:paraId="17266B42"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Protokół sprawdzenia projektu przez Zamawiającego (pozytywny)</w:t>
      </w:r>
    </w:p>
    <w:p w14:paraId="37ED863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oświadczenie projektanta o wprowadzeniu uwag (poprawek) do projektu</w:t>
      </w:r>
    </w:p>
    <w:p w14:paraId="2E41B6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Potwierdzenie projektanta, że:</w:t>
      </w:r>
    </w:p>
    <w:p w14:paraId="2A090EF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oświadczenia złożone przez właścicieli działek ujętych w projekcie są bez uwag,</w:t>
      </w:r>
    </w:p>
    <w:p w14:paraId="3890F673"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C4B5AE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Opinia ZUDP (oryginał załącznika graficznego)</w:t>
      </w:r>
    </w:p>
    <w:p w14:paraId="61EAB0BF"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 podłużny linii z rzędnymi docelowymi - jeżeli teren nie jest ukształtowany docelowo – oraz oświadczenie projektanta o braku utrudnień typu: budynki, budowle tymczasowe, drzewa, składowiska itp.</w:t>
      </w:r>
    </w:p>
    <w:p w14:paraId="038B7A0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Trasy linii z naniesionymi, opisanymi i wyróżnionymi kolorami elementami linii (projektowane, istniejące, do demontażu i inne media itp.)</w:t>
      </w:r>
    </w:p>
    <w:p w14:paraId="18D48AC7"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trasy linii ze zwróceniem uwagi na istotne przeszkody lub problemy w zagospodarowaniu terenu</w:t>
      </w:r>
    </w:p>
    <w:p w14:paraId="2CDCA4E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Schematy jednokreskowe (np. linie SN, nn, stacje, układy pomiarowe)</w:t>
      </w:r>
    </w:p>
    <w:p w14:paraId="27AFC72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Profile skrzyżowań</w:t>
      </w:r>
    </w:p>
    <w:p w14:paraId="1D77FFB5"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z rzekami</w:t>
      </w:r>
    </w:p>
    <w:p w14:paraId="1F9982BF"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drogami</w:t>
      </w:r>
    </w:p>
    <w:p w14:paraId="5F399182"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torami kolejowymi</w:t>
      </w:r>
    </w:p>
    <w:p w14:paraId="3E9003F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kanałami co</w:t>
      </w:r>
    </w:p>
    <w:p w14:paraId="35F3F49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 xml:space="preserve">inne </w:t>
      </w:r>
    </w:p>
    <w:p w14:paraId="6AFC107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i szczegółowe rysunki elementów i rozwiązań nietypowych (np. konstrukcje, kanały, studnie)</w:t>
      </w:r>
    </w:p>
    <w:p w14:paraId="6311630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Wyniki obliczeń elektrycznych (oporność uziemień, spadki napięć, ochrona przeciwporażeniowa itp. ...)</w:t>
      </w:r>
    </w:p>
    <w:p w14:paraId="2D0FDDE1"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arkusze montażowe (typy, długości, ilości itp. ...)</w:t>
      </w:r>
    </w:p>
    <w:p w14:paraId="54BFC34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Zbiorcze zestawienia materiałów dla linii napowietrznej, kabli – SN, nN, przyłączy oraz stacji trans. (wymagana zgodność materiałów w: opisach na trasach, tabelach, przedmiarach).</w:t>
      </w:r>
    </w:p>
    <w:p w14:paraId="5BB339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drzew do wycinki, gałęzi do podcięcia wraz z niezbędnymi uzgodnieniami</w:t>
      </w:r>
    </w:p>
    <w:p w14:paraId="05B7CB1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Inwentaryzacja urządzeń istniejących ( w zakresie urządzeń podlegających przebudowie)</w:t>
      </w:r>
    </w:p>
    <w:p w14:paraId="76F6B16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demontażowe (linii SN, stacji, linii nn, przyłączy)</w:t>
      </w:r>
    </w:p>
    <w:p w14:paraId="7101A9C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materiałów z demontażu</w:t>
      </w:r>
    </w:p>
    <w:p w14:paraId="67DAB81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CD630BD" w14:textId="77777777" w:rsidR="00EA2B4A" w:rsidRPr="00EA2B4A" w:rsidRDefault="00EA2B4A" w:rsidP="00EA2B4A">
      <w:pPr>
        <w:numPr>
          <w:ilvl w:val="1"/>
          <w:numId w:val="21"/>
        </w:numPr>
        <w:spacing w:after="0" w:line="288" w:lineRule="auto"/>
        <w:jc w:val="both"/>
        <w:rPr>
          <w:rFonts w:cstheme="minorHAnsi"/>
          <w:szCs w:val="18"/>
        </w:rPr>
      </w:pPr>
      <w:r w:rsidRPr="00EA2B4A">
        <w:rPr>
          <w:rFonts w:cstheme="minorHAnsi"/>
          <w:szCs w:val="18"/>
        </w:rPr>
        <w:t>oddzielny tom Projektu branży drogowej</w:t>
      </w:r>
    </w:p>
    <w:p w14:paraId="50189455" w14:textId="77777777" w:rsidR="00EA2B4A" w:rsidRPr="00EA2B4A" w:rsidRDefault="00EA2B4A" w:rsidP="00EA2B4A">
      <w:pPr>
        <w:numPr>
          <w:ilvl w:val="0"/>
          <w:numId w:val="22"/>
        </w:numPr>
        <w:spacing w:after="0" w:line="288" w:lineRule="auto"/>
        <w:jc w:val="both"/>
        <w:rPr>
          <w:rFonts w:cstheme="minorHAnsi"/>
          <w:szCs w:val="18"/>
        </w:rPr>
      </w:pPr>
      <w:r w:rsidRPr="00EA2B4A">
        <w:rPr>
          <w:rFonts w:cstheme="minorHAnsi"/>
          <w:szCs w:val="18"/>
        </w:rPr>
        <w:t>Przedmiar robót (zgodny z zakresem robót, założeniami wyjściowymi i wytycznymi PGE Dystrybucja S.A. Oddział ………….)</w:t>
      </w:r>
    </w:p>
    <w:p w14:paraId="59FF5A44" w14:textId="77777777" w:rsidR="00EA2B4A" w:rsidRPr="00EA2B4A" w:rsidRDefault="00EA2B4A" w:rsidP="00EA2B4A">
      <w:pPr>
        <w:ind w:firstLine="284"/>
        <w:rPr>
          <w:rFonts w:cstheme="minorHAnsi"/>
          <w:szCs w:val="18"/>
        </w:rPr>
      </w:pPr>
      <w:r w:rsidRPr="00EA2B4A">
        <w:rPr>
          <w:rFonts w:cstheme="minorHAnsi"/>
          <w:szCs w:val="18"/>
        </w:rPr>
        <w:t>- kosztorys inwestorski</w:t>
      </w:r>
    </w:p>
    <w:p w14:paraId="3436D74B" w14:textId="77777777" w:rsidR="00EA2B4A" w:rsidRPr="00EA2B4A" w:rsidRDefault="00EA2B4A" w:rsidP="00EA2B4A">
      <w:pPr>
        <w:spacing w:after="200" w:line="276" w:lineRule="auto"/>
        <w:rPr>
          <w:rFonts w:cstheme="minorHAnsi"/>
          <w:b/>
          <w:bCs/>
          <w:iCs/>
          <w:szCs w:val="18"/>
        </w:rPr>
      </w:pPr>
      <w:r w:rsidRPr="00EA2B4A">
        <w:rPr>
          <w:rFonts w:cstheme="minorHAnsi"/>
          <w:b/>
          <w:bCs/>
          <w:iCs/>
          <w:szCs w:val="18"/>
        </w:rPr>
        <w:br w:type="page"/>
      </w:r>
    </w:p>
    <w:p w14:paraId="68E7DFFA" w14:textId="77777777" w:rsidR="00EA2B4A" w:rsidRPr="00EA2B4A" w:rsidRDefault="00EA2B4A" w:rsidP="00EA2B4A">
      <w:pPr>
        <w:rPr>
          <w:rFonts w:cstheme="minorHAnsi"/>
          <w:b/>
          <w:bCs/>
          <w:iCs/>
          <w:szCs w:val="18"/>
        </w:rPr>
      </w:pPr>
      <w:r w:rsidRPr="00EA2B4A">
        <w:rPr>
          <w:rFonts w:cstheme="minorHAnsi"/>
          <w:b/>
          <w:bCs/>
          <w:iCs/>
          <w:szCs w:val="18"/>
        </w:rPr>
        <w:t>Załącznik nr 1.1.c do SWZ - Zawartość projektu budowlanego, wykonawczego i zgód właścicieli nieruchomości</w:t>
      </w:r>
    </w:p>
    <w:p w14:paraId="22885AB4" w14:textId="77777777" w:rsidR="00EA2B4A" w:rsidRPr="00EA2B4A" w:rsidRDefault="00EA2B4A" w:rsidP="00EA2B4A">
      <w:pPr>
        <w:rPr>
          <w:rFonts w:cstheme="minorHAnsi"/>
          <w:b/>
          <w:szCs w:val="18"/>
          <w:u w:val="single"/>
        </w:rPr>
      </w:pPr>
    </w:p>
    <w:p w14:paraId="640C7FE8" w14:textId="77777777" w:rsidR="00EA2B4A" w:rsidRPr="00EA2B4A" w:rsidRDefault="00EA2B4A" w:rsidP="00EA2B4A">
      <w:pPr>
        <w:rPr>
          <w:rFonts w:cstheme="minorHAnsi"/>
          <w:b/>
          <w:szCs w:val="18"/>
          <w:u w:val="single"/>
        </w:rPr>
      </w:pPr>
    </w:p>
    <w:p w14:paraId="4E93E349" w14:textId="77777777" w:rsidR="00EA2B4A" w:rsidRPr="00EA2B4A" w:rsidRDefault="00EA2B4A" w:rsidP="00EA2B4A">
      <w:pPr>
        <w:jc w:val="center"/>
        <w:rPr>
          <w:rFonts w:cstheme="minorHAnsi"/>
          <w:b/>
          <w:szCs w:val="18"/>
          <w:u w:val="single"/>
        </w:rPr>
      </w:pPr>
      <w:r w:rsidRPr="00EA2B4A">
        <w:rPr>
          <w:rFonts w:cstheme="minorHAnsi"/>
          <w:b/>
          <w:szCs w:val="18"/>
          <w:u w:val="single"/>
        </w:rPr>
        <w:t>Zgody właścicieli nieruchomości – TOM 3</w:t>
      </w:r>
    </w:p>
    <w:p w14:paraId="1A8358F7" w14:textId="77777777" w:rsidR="00EA2B4A" w:rsidRPr="00EA2B4A" w:rsidRDefault="00EA2B4A" w:rsidP="00EA2B4A">
      <w:pPr>
        <w:rPr>
          <w:rFonts w:cstheme="minorHAnsi"/>
          <w:b/>
          <w:szCs w:val="18"/>
          <w:u w:val="single"/>
        </w:rPr>
      </w:pPr>
    </w:p>
    <w:p w14:paraId="3BF8AF5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Potwierdzenie projektanta, że umowy podpisane przez właścicieli działek ujętych w projekcie są bez uwag lub występują umowy z uwagami (akceptowanymi przez Inwestora) wyszczególnione imiennie.</w:t>
      </w:r>
    </w:p>
    <w:p w14:paraId="4E6C15A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p>
    <w:p w14:paraId="2388124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(oryginał)</w:t>
      </w:r>
    </w:p>
    <w:p w14:paraId="3631B00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zaktualizowany przez projektanta z uwzględnieniem domniemanych spadkobierców zmarłych właścicieli</w:t>
      </w:r>
    </w:p>
    <w:p w14:paraId="2B3B5AB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umów z właścicielami gruntu o udostępnienie nieruchomości w celu budowy urządzeń energetycznych, porozumienia w sprawie ustanowienia służebności przesyłu</w:t>
      </w:r>
    </w:p>
    <w:p w14:paraId="1F139AE3"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Akty notarialne służebności przesyłu</w:t>
      </w:r>
    </w:p>
    <w:p w14:paraId="4E29B4B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zgód właścicieli nieruchomości i decyzje administracyjne właścicieli instytucjonalnych, decyzje administracyjnej o ograniczeniu sposobu korzystania z nieruchomości</w:t>
      </w:r>
    </w:p>
    <w:p w14:paraId="3107419A"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Umowy przyłączeniowe</w:t>
      </w:r>
    </w:p>
    <w:p w14:paraId="7E6C7859" w14:textId="77777777" w:rsidR="00EA2B4A" w:rsidRPr="00EA2B4A" w:rsidRDefault="00EA2B4A" w:rsidP="00EA2B4A">
      <w:pPr>
        <w:rPr>
          <w:rFonts w:cstheme="minorHAnsi"/>
          <w:szCs w:val="18"/>
        </w:rPr>
      </w:pPr>
    </w:p>
    <w:p w14:paraId="2251F282" w14:textId="77777777" w:rsidR="00EA2B4A" w:rsidRPr="00EA2B4A" w:rsidRDefault="00EA2B4A" w:rsidP="00EA2B4A">
      <w:pPr>
        <w:rPr>
          <w:rFonts w:cstheme="minorHAnsi"/>
          <w:szCs w:val="18"/>
        </w:rPr>
      </w:pPr>
      <w:r w:rsidRPr="00EA2B4A">
        <w:rPr>
          <w:rFonts w:cstheme="minorHAnsi"/>
          <w:b/>
          <w:szCs w:val="18"/>
        </w:rPr>
        <w:t xml:space="preserve">UWAGA: </w:t>
      </w:r>
    </w:p>
    <w:p w14:paraId="3CD12896" w14:textId="77777777" w:rsidR="00EA2B4A" w:rsidRPr="00EA2B4A" w:rsidRDefault="00EA2B4A" w:rsidP="00EA2B4A">
      <w:pPr>
        <w:rPr>
          <w:rFonts w:cstheme="minorHAnsi"/>
          <w:b/>
          <w:szCs w:val="18"/>
        </w:rPr>
      </w:pPr>
      <w:r w:rsidRPr="00EA2B4A">
        <w:rPr>
          <w:rFonts w:cstheme="minorHAnsi"/>
          <w:b/>
          <w:szCs w:val="18"/>
        </w:rPr>
        <w:t xml:space="preserve">Wszelkie decyzje, zgody i uzgodnienia winny być uzyskiwane w imieniu i na rzecz PGE Dystrybucja S.A. </w:t>
      </w:r>
    </w:p>
    <w:p w14:paraId="3F0EE7A5" w14:textId="77777777" w:rsidR="00EA2B4A" w:rsidRPr="00EA2B4A" w:rsidRDefault="00EA2B4A" w:rsidP="00EA2B4A">
      <w:pPr>
        <w:rPr>
          <w:rFonts w:cstheme="minorHAnsi"/>
          <w:szCs w:val="18"/>
        </w:rPr>
      </w:pPr>
      <w:r w:rsidRPr="00EA2B4A">
        <w:rPr>
          <w:rFonts w:cstheme="minorHAnsi"/>
          <w:szCs w:val="18"/>
        </w:rPr>
        <w:t>Klauzula – zatwierdzenie do realizacji (dotyczy PGE Dystrybucja S.A. Oddział ………..)</w:t>
      </w:r>
    </w:p>
    <w:p w14:paraId="39D98706" w14:textId="77777777" w:rsidR="00EA2B4A" w:rsidRPr="00EA2B4A" w:rsidRDefault="00EA2B4A" w:rsidP="00EA2B4A">
      <w:pPr>
        <w:rPr>
          <w:rFonts w:cstheme="minorHAnsi"/>
          <w:szCs w:val="18"/>
        </w:rPr>
      </w:pPr>
      <w:r w:rsidRPr="00EA2B4A">
        <w:rPr>
          <w:rFonts w:cstheme="minorHAnsi"/>
          <w:szCs w:val="18"/>
        </w:rPr>
        <w:t>Notarialny akt nabycia działki pod stację wnętrzową, + geodezyjna mapa podziału działki (dotyczy PGE Dystrybucja S.A. Oddział ………………..) – dołączane do dokumentacji po nabyciu działki.</w:t>
      </w:r>
    </w:p>
    <w:p w14:paraId="691DC21A" w14:textId="77777777" w:rsidR="00EA2B4A" w:rsidRPr="00EA2B4A" w:rsidRDefault="00EA2B4A" w:rsidP="00EA2B4A">
      <w:pPr>
        <w:rPr>
          <w:rFonts w:cstheme="minorHAnsi"/>
          <w:szCs w:val="18"/>
        </w:rPr>
      </w:pPr>
    </w:p>
    <w:p w14:paraId="35AC3FE1" w14:textId="77777777" w:rsidR="00EA2B4A" w:rsidRPr="00EA2B4A" w:rsidRDefault="00EA2B4A" w:rsidP="00EA2B4A">
      <w:pPr>
        <w:rPr>
          <w:rFonts w:cstheme="minorHAnsi"/>
          <w:szCs w:val="18"/>
        </w:rPr>
      </w:pPr>
    </w:p>
    <w:p w14:paraId="2C1B6BD0" w14:textId="77777777" w:rsidR="00EA2B4A" w:rsidRPr="00EA2B4A" w:rsidRDefault="00EA2B4A" w:rsidP="00EA2B4A">
      <w:pPr>
        <w:rPr>
          <w:rFonts w:cstheme="minorHAnsi"/>
          <w:szCs w:val="18"/>
        </w:rPr>
      </w:pPr>
    </w:p>
    <w:p w14:paraId="3303D292" w14:textId="77777777" w:rsidR="00EA2B4A" w:rsidRPr="00EA2B4A" w:rsidRDefault="00EA2B4A" w:rsidP="00EA2B4A">
      <w:pPr>
        <w:rPr>
          <w:rFonts w:cstheme="minorHAnsi"/>
          <w:szCs w:val="18"/>
        </w:rPr>
      </w:pPr>
    </w:p>
    <w:p w14:paraId="34B1F3DF" w14:textId="77777777" w:rsidR="00EA2B4A" w:rsidRPr="00EA2B4A" w:rsidRDefault="00EA2B4A" w:rsidP="00EA2B4A">
      <w:pPr>
        <w:rPr>
          <w:rFonts w:cstheme="minorHAnsi"/>
          <w:szCs w:val="18"/>
        </w:rPr>
      </w:pPr>
    </w:p>
    <w:p w14:paraId="29E57AC5" w14:textId="77777777" w:rsidR="00EA2B4A" w:rsidRPr="00EA2B4A" w:rsidRDefault="00EA2B4A" w:rsidP="00EA2B4A">
      <w:pPr>
        <w:rPr>
          <w:rFonts w:cstheme="minorHAnsi"/>
          <w:szCs w:val="18"/>
        </w:rPr>
      </w:pPr>
    </w:p>
    <w:p w14:paraId="63A3995A" w14:textId="77777777" w:rsidR="00EA2B4A" w:rsidRPr="00EA2B4A" w:rsidRDefault="00EA2B4A" w:rsidP="00EA2B4A">
      <w:pPr>
        <w:rPr>
          <w:rFonts w:cstheme="minorHAnsi"/>
          <w:szCs w:val="18"/>
        </w:rPr>
      </w:pPr>
    </w:p>
    <w:p w14:paraId="163EFDF8" w14:textId="77777777" w:rsidR="00EA2B4A" w:rsidRPr="00EA2B4A" w:rsidRDefault="00EA2B4A" w:rsidP="00EA2B4A">
      <w:pPr>
        <w:rPr>
          <w:rFonts w:cstheme="minorHAnsi"/>
          <w:szCs w:val="18"/>
        </w:rPr>
      </w:pPr>
    </w:p>
    <w:p w14:paraId="09A1D8A1" w14:textId="77777777" w:rsidR="00EA2B4A" w:rsidRPr="00EA2B4A" w:rsidRDefault="00EA2B4A" w:rsidP="00EA2B4A">
      <w:pPr>
        <w:rPr>
          <w:rFonts w:cstheme="minorHAnsi"/>
          <w:szCs w:val="18"/>
        </w:rPr>
      </w:pPr>
    </w:p>
    <w:p w14:paraId="2100618C" w14:textId="77777777" w:rsidR="00EA2B4A" w:rsidRPr="00EA2B4A" w:rsidRDefault="00EA2B4A" w:rsidP="00EA2B4A">
      <w:pPr>
        <w:rPr>
          <w:rFonts w:cstheme="minorHAnsi"/>
          <w:szCs w:val="18"/>
        </w:rPr>
      </w:pPr>
    </w:p>
    <w:p w14:paraId="26AAEF29" w14:textId="77777777" w:rsidR="00EA2B4A" w:rsidRPr="00EA2B4A" w:rsidRDefault="00EA2B4A" w:rsidP="00EA2B4A">
      <w:pPr>
        <w:rPr>
          <w:rFonts w:cstheme="minorHAnsi"/>
          <w:szCs w:val="18"/>
        </w:rPr>
      </w:pPr>
    </w:p>
    <w:p w14:paraId="06A5AD52" w14:textId="77777777" w:rsidR="00EA2B4A" w:rsidRPr="00EA2B4A" w:rsidRDefault="00EA2B4A" w:rsidP="00EA2B4A">
      <w:pPr>
        <w:rPr>
          <w:rFonts w:cstheme="minorHAnsi"/>
          <w:szCs w:val="18"/>
        </w:rPr>
      </w:pPr>
    </w:p>
    <w:p w14:paraId="1CF6E9D3" w14:textId="77777777" w:rsidR="00EA2B4A" w:rsidRPr="00EA2B4A" w:rsidRDefault="00EA2B4A" w:rsidP="00EA2B4A">
      <w:pPr>
        <w:rPr>
          <w:rFonts w:cstheme="minorHAnsi"/>
          <w:szCs w:val="18"/>
        </w:rPr>
      </w:pPr>
    </w:p>
    <w:p w14:paraId="4774FE9F" w14:textId="77777777" w:rsidR="00EA2B4A" w:rsidRPr="00EA2B4A" w:rsidRDefault="00EA2B4A" w:rsidP="00EA2B4A">
      <w:pPr>
        <w:rPr>
          <w:rFonts w:cstheme="minorHAnsi"/>
          <w:szCs w:val="18"/>
        </w:rPr>
      </w:pPr>
    </w:p>
    <w:p w14:paraId="6E58F1B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29B75869" w14:textId="77777777" w:rsidR="00EA2B4A" w:rsidRPr="00EA2B4A" w:rsidRDefault="00EA2B4A" w:rsidP="00EA2B4A">
      <w:pPr>
        <w:rPr>
          <w:rFonts w:cstheme="minorHAnsi"/>
          <w:b/>
          <w:bCs/>
          <w:iCs/>
          <w:szCs w:val="18"/>
        </w:rPr>
      </w:pPr>
      <w:r w:rsidRPr="00EA2B4A">
        <w:rPr>
          <w:rFonts w:cstheme="minorHAnsi"/>
          <w:b/>
          <w:bCs/>
          <w:iCs/>
          <w:szCs w:val="18"/>
        </w:rPr>
        <w:t>Załącznik nr 1.2 do SWZ - Wytyczne do kosztorysowania</w:t>
      </w:r>
    </w:p>
    <w:p w14:paraId="79C78716" w14:textId="77777777" w:rsidR="00EA2B4A" w:rsidRPr="00EA2B4A" w:rsidRDefault="00EA2B4A" w:rsidP="00EA2B4A">
      <w:pPr>
        <w:rPr>
          <w:rFonts w:cstheme="minorHAnsi"/>
          <w:b/>
          <w:bCs/>
          <w:iCs/>
          <w:szCs w:val="18"/>
        </w:rPr>
      </w:pPr>
    </w:p>
    <w:p w14:paraId="76965A1D" w14:textId="77777777" w:rsidR="00EA2B4A" w:rsidRPr="00EA2B4A" w:rsidRDefault="00EA2B4A" w:rsidP="00EA2B4A">
      <w:pPr>
        <w:rPr>
          <w:rFonts w:cstheme="minorHAnsi"/>
          <w:b/>
          <w:bCs/>
          <w:iCs/>
          <w:szCs w:val="18"/>
        </w:rPr>
      </w:pPr>
    </w:p>
    <w:p w14:paraId="010C05F2" w14:textId="77777777" w:rsidR="00EA2B4A" w:rsidRPr="00EA2B4A" w:rsidRDefault="00EA2B4A" w:rsidP="00EA2B4A">
      <w:pPr>
        <w:rPr>
          <w:rFonts w:cstheme="minorHAnsi"/>
          <w:b/>
          <w:szCs w:val="18"/>
          <w:u w:val="single"/>
        </w:rPr>
      </w:pPr>
    </w:p>
    <w:p w14:paraId="454CCEAF" w14:textId="77777777" w:rsidR="00EA2B4A" w:rsidRPr="00EA2B4A" w:rsidRDefault="00EA2B4A" w:rsidP="00EA2B4A">
      <w:pPr>
        <w:jc w:val="center"/>
        <w:rPr>
          <w:rFonts w:cstheme="minorHAnsi"/>
          <w:b/>
          <w:szCs w:val="18"/>
          <w:u w:val="single"/>
        </w:rPr>
      </w:pPr>
      <w:r w:rsidRPr="00EA2B4A">
        <w:rPr>
          <w:rFonts w:cstheme="minorHAnsi"/>
          <w:b/>
          <w:szCs w:val="18"/>
          <w:u w:val="single"/>
        </w:rPr>
        <w:t>Wytyczne PGE Dystrybucja S.A. do sporządzania kosztorysów inwestorskich i przedmiarów robót</w:t>
      </w:r>
    </w:p>
    <w:p w14:paraId="2EA1EB24" w14:textId="77777777" w:rsidR="00EA2B4A" w:rsidRPr="00EA2B4A" w:rsidRDefault="00EA2B4A" w:rsidP="00EA2B4A">
      <w:pPr>
        <w:jc w:val="center"/>
        <w:rPr>
          <w:rFonts w:cstheme="minorHAnsi"/>
          <w:b/>
          <w:szCs w:val="18"/>
          <w:u w:val="single"/>
        </w:rPr>
      </w:pPr>
    </w:p>
    <w:p w14:paraId="14C681AC" w14:textId="77777777" w:rsidR="00EA2B4A" w:rsidRPr="00EA2B4A" w:rsidRDefault="00EA2B4A" w:rsidP="00EA2B4A">
      <w:pPr>
        <w:rPr>
          <w:rFonts w:cstheme="minorHAnsi"/>
          <w:b/>
          <w:szCs w:val="18"/>
          <w:u w:val="single"/>
        </w:rPr>
      </w:pPr>
    </w:p>
    <w:p w14:paraId="1E6962CD"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Do sporządzania kosztorysu inwestorskiego na roboty elektroenergetyczne zlecane przez PGE Dystrybucja S.A. przyjmuje się ustalenia zawarte w Rozporządzeniu Ministra Infrastruktury z dnia 18 maja 2004 r. </w:t>
      </w:r>
      <w:r w:rsidRPr="00EA2B4A">
        <w:rPr>
          <w:rFonts w:cstheme="minorHAnsi"/>
          <w:bCs/>
          <w:szCs w:val="18"/>
        </w:rPr>
        <w:t>w sprawie określenia metod i podstaw sporządzania kosztorysu inwestorskiego, obliczania planowanych kosztów prac projektowych oraz planowanych kosztów robót budowlanych określonych w programie funkcjonalno-użytkowym</w:t>
      </w:r>
      <w:r w:rsidRPr="00EA2B4A">
        <w:rPr>
          <w:rFonts w:cstheme="minorHAnsi"/>
          <w:szCs w:val="18"/>
        </w:rPr>
        <w:t xml:space="preserve"> (Dziennik Ustaw Nr 130 poz. 1389 z dnia 8 czerwca 2004 r.)</w:t>
      </w:r>
    </w:p>
    <w:p w14:paraId="4C00189B"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Obowiązuje kosztorys inwestorski szczegółowy, sporządzony zgodnie z ww. Rozporządzeniem oraz przedmiar robót szczegółowy, zgodny z kosztorysem inwestorskim, bez podawania cen jednostkowych i narzutów.</w:t>
      </w:r>
    </w:p>
    <w:p w14:paraId="3ABCCCBF"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Do kosztorysowania należy przyjąć następujące stawki, ceny i narzuty:</w:t>
      </w:r>
    </w:p>
    <w:p w14:paraId="78079E70"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roboczogodzina</w:t>
      </w:r>
      <w:r w:rsidRPr="00EA2B4A">
        <w:rPr>
          <w:rFonts w:cstheme="minorHAnsi"/>
          <w:szCs w:val="18"/>
        </w:rPr>
        <w:tab/>
      </w:r>
      <w:r w:rsidRPr="00EA2B4A">
        <w:rPr>
          <w:rFonts w:cstheme="minorHAnsi"/>
          <w:szCs w:val="18"/>
        </w:rPr>
        <w:tab/>
        <w:t xml:space="preserve"> R = aktualna dla danego terenu zł/r-g ( średnia wg Sekocenbud),</w:t>
      </w:r>
    </w:p>
    <w:p w14:paraId="575633D5"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koszty pośrednie</w:t>
      </w:r>
      <w:r w:rsidRPr="00EA2B4A">
        <w:rPr>
          <w:rFonts w:cstheme="minorHAnsi"/>
          <w:szCs w:val="18"/>
        </w:rPr>
        <w:tab/>
      </w:r>
      <w:r w:rsidRPr="00EA2B4A">
        <w:rPr>
          <w:rFonts w:cstheme="minorHAnsi"/>
          <w:szCs w:val="18"/>
        </w:rPr>
        <w:tab/>
        <w:t xml:space="preserve"> Kp = 65 % (od R+S)</w:t>
      </w:r>
    </w:p>
    <w:p w14:paraId="210F6A0B"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zysk</w:t>
      </w:r>
      <w:r w:rsidRPr="00EA2B4A">
        <w:rPr>
          <w:rFonts w:cstheme="minorHAnsi"/>
          <w:szCs w:val="18"/>
        </w:rPr>
        <w:tab/>
      </w:r>
      <w:r w:rsidRPr="00EA2B4A">
        <w:rPr>
          <w:rFonts w:cstheme="minorHAnsi"/>
          <w:szCs w:val="18"/>
        </w:rPr>
        <w:tab/>
      </w:r>
      <w:r w:rsidRPr="00EA2B4A">
        <w:rPr>
          <w:rFonts w:cstheme="minorHAnsi"/>
          <w:szCs w:val="18"/>
        </w:rPr>
        <w:tab/>
        <w:t>Z = 10 % (od R+S+Kp)</w:t>
      </w:r>
    </w:p>
    <w:p w14:paraId="6763DE8B" w14:textId="77777777" w:rsidR="00EA2B4A" w:rsidRPr="00EA2B4A" w:rsidRDefault="00EA2B4A" w:rsidP="00EA2B4A">
      <w:pPr>
        <w:tabs>
          <w:tab w:val="left" w:pos="426"/>
          <w:tab w:val="num" w:pos="709"/>
        </w:tabs>
        <w:ind w:left="426"/>
        <w:rPr>
          <w:rFonts w:cstheme="minorHAnsi"/>
          <w:szCs w:val="18"/>
        </w:rPr>
      </w:pPr>
      <w:r w:rsidRPr="00EA2B4A">
        <w:rPr>
          <w:rFonts w:cstheme="minorHAnsi"/>
          <w:szCs w:val="18"/>
        </w:rPr>
        <w:t>Przyjęte stawki należy uzasadnić w założeniach do kosztorysu (poziom utrudnień, warunki terenowe, wyłączenia ……………………..).</w:t>
      </w:r>
    </w:p>
    <w:p w14:paraId="7D5D5D53"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EA2B4A">
        <w:rPr>
          <w:rFonts w:cstheme="minorHAnsi"/>
          <w:b/>
          <w:szCs w:val="18"/>
        </w:rPr>
        <w:t>Dla kabli przyjmować ceny rynkowe.</w:t>
      </w:r>
    </w:p>
    <w:p w14:paraId="01D22966"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768AE56C"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Przy ustalaniu jednostkowych nakładów rzeczowych czynników produkcji R, M, S należy stosować kosztorysowe normy nakładów rzeczowych określone w odpowiednich katalogach, a przede wszystkim KNNR i KNR.</w:t>
      </w:r>
    </w:p>
    <w:p w14:paraId="4990695B" w14:textId="77777777" w:rsidR="00EA2B4A" w:rsidRPr="00EA2B4A" w:rsidRDefault="00EA2B4A" w:rsidP="00EA2B4A">
      <w:pPr>
        <w:tabs>
          <w:tab w:val="num" w:pos="426"/>
        </w:tabs>
        <w:ind w:left="426"/>
        <w:rPr>
          <w:rFonts w:cstheme="minorHAnsi"/>
          <w:b/>
          <w:szCs w:val="18"/>
        </w:rPr>
      </w:pPr>
      <w:r w:rsidRPr="00EA2B4A">
        <w:rPr>
          <w:rFonts w:cstheme="minorHAnsi"/>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4426A20C" w14:textId="77777777" w:rsidR="00EA2B4A" w:rsidRPr="00EA2B4A" w:rsidRDefault="00EA2B4A" w:rsidP="00EA2B4A">
      <w:pPr>
        <w:pStyle w:val="Akapitzlist"/>
        <w:numPr>
          <w:ilvl w:val="0"/>
          <w:numId w:val="24"/>
        </w:numPr>
        <w:tabs>
          <w:tab w:val="clear" w:pos="720"/>
          <w:tab w:val="num" w:pos="426"/>
        </w:tabs>
        <w:spacing w:after="0"/>
        <w:ind w:hanging="720"/>
        <w:jc w:val="both"/>
        <w:rPr>
          <w:rFonts w:cstheme="minorHAnsi"/>
          <w:szCs w:val="18"/>
        </w:rPr>
      </w:pPr>
      <w:r w:rsidRPr="00EA2B4A">
        <w:rPr>
          <w:rFonts w:cstheme="minorHAnsi"/>
          <w:szCs w:val="18"/>
        </w:rPr>
        <w:t>W kwocie kosztorysowej nie należy uwzględniać podatku od towaru i usług (VAT).</w:t>
      </w:r>
    </w:p>
    <w:p w14:paraId="192385F8" w14:textId="77777777" w:rsidR="00EA2B4A" w:rsidRPr="00EA2B4A" w:rsidRDefault="00EA2B4A" w:rsidP="00EA2B4A">
      <w:pPr>
        <w:rPr>
          <w:szCs w:val="18"/>
        </w:rPr>
      </w:pPr>
    </w:p>
    <w:p w14:paraId="02D74C3F" w14:textId="77777777" w:rsidR="00EA2B4A" w:rsidRPr="00EA2B4A" w:rsidRDefault="00EA2B4A" w:rsidP="00EA2B4A">
      <w:pPr>
        <w:rPr>
          <w:szCs w:val="18"/>
        </w:rPr>
      </w:pPr>
    </w:p>
    <w:p w14:paraId="1894B580" w14:textId="77777777" w:rsidR="00EA2B4A" w:rsidRPr="00EA2B4A" w:rsidRDefault="00EA2B4A" w:rsidP="00EA2B4A">
      <w:pPr>
        <w:spacing w:after="200" w:line="276" w:lineRule="auto"/>
        <w:rPr>
          <w:szCs w:val="18"/>
        </w:rPr>
      </w:pPr>
      <w:r w:rsidRPr="00EA2B4A">
        <w:rPr>
          <w:szCs w:val="18"/>
        </w:rPr>
        <w:br w:type="page"/>
      </w:r>
    </w:p>
    <w:p w14:paraId="153DB051" w14:textId="77777777" w:rsidR="00EA2B4A" w:rsidRPr="00EA2B4A" w:rsidRDefault="00EA2B4A" w:rsidP="00EA2B4A">
      <w:pPr>
        <w:rPr>
          <w:rFonts w:cstheme="minorHAnsi"/>
          <w:b/>
          <w:bCs/>
          <w:iCs/>
          <w:color w:val="00B0F0"/>
          <w:szCs w:val="18"/>
        </w:rPr>
      </w:pPr>
      <w:r w:rsidRPr="00EA2B4A">
        <w:rPr>
          <w:rFonts w:cstheme="minorHAnsi"/>
          <w:b/>
          <w:bCs/>
          <w:iCs/>
          <w:szCs w:val="18"/>
        </w:rPr>
        <w:t xml:space="preserve">Załącznik nr 1.3 do SWZ - Wzór umowy o udostępnieniu nieruchomości </w:t>
      </w:r>
      <w:r w:rsidRPr="00EA2B4A">
        <w:rPr>
          <w:rFonts w:cstheme="minorHAnsi"/>
          <w:b/>
          <w:szCs w:val="18"/>
        </w:rPr>
        <w:t>w celu budowy urządzeń energetycznych</w:t>
      </w:r>
    </w:p>
    <w:p w14:paraId="7AA1C58D" w14:textId="77777777" w:rsidR="00EA2B4A" w:rsidRPr="00EA2B4A" w:rsidRDefault="00EA2B4A" w:rsidP="00EA2B4A">
      <w:pPr>
        <w:rPr>
          <w:rFonts w:cstheme="minorHAnsi"/>
          <w:b/>
          <w:bCs/>
          <w:iCs/>
          <w:szCs w:val="18"/>
        </w:rPr>
      </w:pPr>
    </w:p>
    <w:p w14:paraId="2B249FEB" w14:textId="77777777" w:rsidR="00EA2B4A" w:rsidRPr="00EA2B4A" w:rsidRDefault="00EA2B4A" w:rsidP="00EA2B4A">
      <w:pPr>
        <w:rPr>
          <w:rFonts w:cstheme="minorHAnsi"/>
          <w:b/>
          <w:bCs/>
          <w:iCs/>
          <w:szCs w:val="18"/>
        </w:rPr>
      </w:pPr>
    </w:p>
    <w:p w14:paraId="3717D137" w14:textId="77777777" w:rsidR="00EA2B4A" w:rsidRPr="00EA2B4A" w:rsidRDefault="00EA2B4A" w:rsidP="00EA2B4A">
      <w:pPr>
        <w:jc w:val="center"/>
        <w:rPr>
          <w:rFonts w:cstheme="minorHAnsi"/>
          <w:b/>
          <w:szCs w:val="18"/>
          <w:u w:val="single"/>
        </w:rPr>
      </w:pPr>
      <w:r w:rsidRPr="00EA2B4A">
        <w:rPr>
          <w:rFonts w:cstheme="minorHAnsi"/>
          <w:b/>
          <w:szCs w:val="18"/>
          <w:u w:val="single"/>
        </w:rPr>
        <w:t>UMOWA</w:t>
      </w:r>
    </w:p>
    <w:p w14:paraId="27C1F277" w14:textId="77777777" w:rsidR="00EA2B4A" w:rsidRPr="00EA2B4A" w:rsidRDefault="00EA2B4A" w:rsidP="00EA2B4A">
      <w:pPr>
        <w:jc w:val="center"/>
        <w:rPr>
          <w:rFonts w:cstheme="minorHAnsi"/>
          <w:b/>
          <w:szCs w:val="18"/>
          <w:u w:val="single"/>
        </w:rPr>
      </w:pPr>
      <w:r w:rsidRPr="00EA2B4A">
        <w:rPr>
          <w:rFonts w:cstheme="minorHAnsi"/>
          <w:b/>
          <w:szCs w:val="18"/>
          <w:u w:val="single"/>
        </w:rPr>
        <w:t xml:space="preserve">UDOSTĘPNIENIA NIERUCHOMOŚCI </w:t>
      </w:r>
    </w:p>
    <w:p w14:paraId="567F7DA5" w14:textId="77777777" w:rsidR="00EA2B4A" w:rsidRPr="00EA2B4A" w:rsidRDefault="00EA2B4A" w:rsidP="00EA2B4A">
      <w:pPr>
        <w:jc w:val="center"/>
        <w:rPr>
          <w:rFonts w:cstheme="minorHAnsi"/>
          <w:b/>
          <w:szCs w:val="18"/>
          <w:u w:val="single"/>
        </w:rPr>
      </w:pPr>
    </w:p>
    <w:p w14:paraId="7404088B" w14:textId="77777777" w:rsidR="00EA2B4A" w:rsidRPr="00EA2B4A" w:rsidRDefault="00EA2B4A" w:rsidP="00EA2B4A">
      <w:pPr>
        <w:rPr>
          <w:rFonts w:cstheme="minorHAnsi"/>
          <w:b/>
          <w:szCs w:val="18"/>
          <w:u w:val="single"/>
        </w:rPr>
      </w:pPr>
      <w:r w:rsidRPr="00EA2B4A">
        <w:rPr>
          <w:rFonts w:cstheme="minorHAnsi"/>
          <w:szCs w:val="18"/>
        </w:rPr>
        <w:t>zawarta w dniu ..................................  w …………………………………………pomiędzy:</w:t>
      </w:r>
    </w:p>
    <w:p w14:paraId="59C8A206"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00FC9ED1" w14:textId="77777777" w:rsidR="00EA2B4A" w:rsidRPr="00EA2B4A" w:rsidRDefault="00EA2B4A" w:rsidP="00EA2B4A">
      <w:pPr>
        <w:rPr>
          <w:rFonts w:cstheme="minorHAnsi"/>
          <w:szCs w:val="18"/>
        </w:rPr>
      </w:pPr>
      <w:r w:rsidRPr="00EA2B4A">
        <w:rPr>
          <w:rFonts w:cstheme="minorHAnsi"/>
          <w:szCs w:val="18"/>
        </w:rPr>
        <w:t>-  ………………………………………………………………………………………………………………………………………………………………………</w:t>
      </w:r>
    </w:p>
    <w:p w14:paraId="76657B35" w14:textId="77777777" w:rsidR="00EA2B4A" w:rsidRPr="00EA2B4A" w:rsidRDefault="00EA2B4A" w:rsidP="00EA2B4A">
      <w:pPr>
        <w:rPr>
          <w:rFonts w:cstheme="minorHAnsi"/>
          <w:szCs w:val="18"/>
        </w:rPr>
      </w:pPr>
      <w:r w:rsidRPr="00EA2B4A">
        <w:rPr>
          <w:rFonts w:cstheme="minorHAnsi"/>
          <w:szCs w:val="18"/>
        </w:rPr>
        <w:t xml:space="preserve">zwanymi w dalszej części umowy </w:t>
      </w:r>
      <w:r w:rsidRPr="00EA2B4A">
        <w:rPr>
          <w:rFonts w:cstheme="minorHAnsi"/>
          <w:b/>
          <w:szCs w:val="18"/>
        </w:rPr>
        <w:t>Inwestorem,</w:t>
      </w:r>
      <w:r w:rsidRPr="00EA2B4A">
        <w:rPr>
          <w:rFonts w:cstheme="minorHAnsi"/>
          <w:szCs w:val="18"/>
        </w:rPr>
        <w:t xml:space="preserve"> </w:t>
      </w:r>
    </w:p>
    <w:p w14:paraId="2E34A4CE" w14:textId="77777777" w:rsidR="00EA2B4A" w:rsidRPr="00EA2B4A" w:rsidRDefault="00EA2B4A" w:rsidP="00EA2B4A">
      <w:pPr>
        <w:rPr>
          <w:rFonts w:cstheme="minorHAnsi"/>
          <w:szCs w:val="18"/>
        </w:rPr>
      </w:pPr>
      <w:r w:rsidRPr="00EA2B4A">
        <w:rPr>
          <w:rFonts w:cstheme="minorHAnsi"/>
          <w:szCs w:val="18"/>
        </w:rPr>
        <w:t>a:</w:t>
      </w:r>
    </w:p>
    <w:p w14:paraId="34A33E4A"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75997359" w14:textId="77777777" w:rsidR="00EA2B4A" w:rsidRPr="00EA2B4A" w:rsidRDefault="00EA2B4A" w:rsidP="00EA2B4A">
      <w:pPr>
        <w:spacing w:after="120"/>
        <w:rPr>
          <w:rFonts w:cstheme="minorHAnsi"/>
          <w:bCs/>
          <w:szCs w:val="18"/>
        </w:rPr>
      </w:pPr>
      <w:r w:rsidRPr="00EA2B4A">
        <w:rPr>
          <w:rFonts w:cstheme="minorHAnsi"/>
          <w:bCs/>
          <w:szCs w:val="18"/>
        </w:rPr>
        <w:t>zam. w .......................................................................................................</w:t>
      </w:r>
    </w:p>
    <w:p w14:paraId="1AEB0EB3" w14:textId="77777777" w:rsidR="00EA2B4A" w:rsidRPr="00EA2B4A" w:rsidRDefault="00EA2B4A" w:rsidP="00EA2B4A">
      <w:pPr>
        <w:spacing w:after="120"/>
        <w:rPr>
          <w:rFonts w:cstheme="minorHAnsi"/>
          <w:bCs/>
          <w:i/>
          <w:szCs w:val="18"/>
        </w:rPr>
      </w:pPr>
      <w:r w:rsidRPr="00EA2B4A">
        <w:rPr>
          <w:rFonts w:cstheme="minorHAnsi"/>
          <w:bCs/>
          <w:szCs w:val="18"/>
        </w:rPr>
        <w:t>PESEL: ........................................................................................................</w:t>
      </w:r>
    </w:p>
    <w:p w14:paraId="469FBC1F" w14:textId="77777777" w:rsidR="00EA2B4A" w:rsidRPr="00EA2B4A" w:rsidRDefault="00EA2B4A" w:rsidP="00EA2B4A">
      <w:pPr>
        <w:rPr>
          <w:rFonts w:cstheme="minorHAnsi"/>
          <w:szCs w:val="18"/>
        </w:rPr>
      </w:pPr>
      <w:r w:rsidRPr="00EA2B4A">
        <w:rPr>
          <w:rFonts w:cstheme="minorHAnsi"/>
          <w:bCs/>
          <w:i/>
          <w:szCs w:val="18"/>
        </w:rPr>
        <w:t>Legitymującą/ym  się dowodem osobistym  ..............................................</w:t>
      </w:r>
    </w:p>
    <w:p w14:paraId="7900DBF5" w14:textId="77777777" w:rsidR="00EA2B4A" w:rsidRPr="00EA2B4A" w:rsidRDefault="00EA2B4A" w:rsidP="00EA2B4A">
      <w:pPr>
        <w:rPr>
          <w:rFonts w:cstheme="minorHAnsi"/>
          <w:szCs w:val="18"/>
        </w:rPr>
      </w:pPr>
      <w:r w:rsidRPr="00EA2B4A">
        <w:rPr>
          <w:rFonts w:cstheme="minorHAnsi"/>
          <w:szCs w:val="18"/>
        </w:rPr>
        <w:t xml:space="preserve">zwanym dalej </w:t>
      </w:r>
      <w:r w:rsidRPr="00EA2B4A">
        <w:rPr>
          <w:rFonts w:cstheme="minorHAnsi"/>
          <w:b/>
          <w:szCs w:val="18"/>
        </w:rPr>
        <w:t>Właścicielem nieruchomości</w:t>
      </w:r>
      <w:r w:rsidRPr="00EA2B4A">
        <w:rPr>
          <w:rFonts w:cstheme="minorHAnsi"/>
          <w:szCs w:val="18"/>
        </w:rPr>
        <w:t>.</w:t>
      </w:r>
    </w:p>
    <w:p w14:paraId="31033905" w14:textId="77777777" w:rsidR="00EA2B4A" w:rsidRPr="00EA2B4A" w:rsidRDefault="00EA2B4A" w:rsidP="00EA2B4A">
      <w:pPr>
        <w:rPr>
          <w:rFonts w:cstheme="minorHAnsi"/>
          <w:szCs w:val="18"/>
        </w:rPr>
      </w:pPr>
    </w:p>
    <w:p w14:paraId="63AF47C3" w14:textId="77777777" w:rsidR="00EA2B4A" w:rsidRPr="00EA2B4A" w:rsidRDefault="00EA2B4A" w:rsidP="00EA2B4A">
      <w:pPr>
        <w:numPr>
          <w:ilvl w:val="0"/>
          <w:numId w:val="28"/>
        </w:numPr>
        <w:spacing w:after="0" w:line="288" w:lineRule="auto"/>
        <w:jc w:val="center"/>
        <w:rPr>
          <w:rFonts w:cstheme="minorHAnsi"/>
          <w:b/>
          <w:szCs w:val="18"/>
        </w:rPr>
      </w:pPr>
    </w:p>
    <w:p w14:paraId="5660E09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-działki nr .............. obręb ……….………..….….. nr KW ………………..……………………..… położonej w  ............................................................... oświadcza, że wyraża zgodę na udostępnienie swojej nieruchomości w celu budowy urządzeń energetycznych: ………………………………………………………………………….</w:t>
      </w:r>
    </w:p>
    <w:p w14:paraId="5D9548D6" w14:textId="77777777" w:rsidR="00EA2B4A" w:rsidRPr="00EA2B4A" w:rsidRDefault="00EA2B4A" w:rsidP="00EA2B4A">
      <w:pPr>
        <w:rPr>
          <w:rFonts w:cstheme="minorHAnsi"/>
          <w:szCs w:val="18"/>
        </w:rPr>
      </w:pPr>
    </w:p>
    <w:p w14:paraId="4318323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wyraża zgodę na umieszczenie urządzeń elektroenergetycznych na ww. nieruchomości oraz na wejście służb energetycznych ze sprzętem na teren w celu wykonania niezbędnych prac związanych z budową a w przyszłości z przebudową, remontami, eksploatacją lub naprawą wybudowanych urządzeń elektroenergetycznych.</w:t>
      </w:r>
    </w:p>
    <w:p w14:paraId="124BB7E9"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Strony oświadczają, że lokalizację  inwestycji opisanej w ust.1  zobrazowano na mapie stanowiącej załącznik nr 2 do niniejszej umowy.</w:t>
      </w:r>
    </w:p>
    <w:p w14:paraId="7DDB1B24" w14:textId="77777777" w:rsidR="00EA2B4A" w:rsidRPr="00EA2B4A" w:rsidRDefault="00EA2B4A" w:rsidP="00EA2B4A">
      <w:pPr>
        <w:numPr>
          <w:ilvl w:val="0"/>
          <w:numId w:val="28"/>
        </w:numPr>
        <w:spacing w:after="0" w:line="288" w:lineRule="auto"/>
        <w:jc w:val="center"/>
        <w:rPr>
          <w:rFonts w:cstheme="minorHAnsi"/>
          <w:b/>
          <w:szCs w:val="18"/>
        </w:rPr>
      </w:pPr>
    </w:p>
    <w:p w14:paraId="59AD2871"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2F55456"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1.</w:t>
      </w:r>
    </w:p>
    <w:p w14:paraId="78B1468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43EC6AD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FCC5974"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D90A7AF" w14:textId="77777777" w:rsidR="00EA2B4A" w:rsidRPr="00EA2B4A" w:rsidRDefault="00EA2B4A" w:rsidP="00EA2B4A">
      <w:pPr>
        <w:ind w:left="360"/>
        <w:rPr>
          <w:rFonts w:cstheme="minorHAnsi"/>
          <w:szCs w:val="18"/>
        </w:rPr>
      </w:pPr>
    </w:p>
    <w:p w14:paraId="717DB7AB" w14:textId="77777777" w:rsidR="00EA2B4A" w:rsidRPr="00EA2B4A" w:rsidRDefault="00EA2B4A" w:rsidP="00EA2B4A">
      <w:pPr>
        <w:numPr>
          <w:ilvl w:val="0"/>
          <w:numId w:val="28"/>
        </w:numPr>
        <w:spacing w:after="0" w:line="288" w:lineRule="auto"/>
        <w:jc w:val="center"/>
        <w:rPr>
          <w:rFonts w:cstheme="minorHAnsi"/>
          <w:b/>
          <w:szCs w:val="18"/>
        </w:rPr>
      </w:pPr>
    </w:p>
    <w:p w14:paraId="7EFC05D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1. </w:t>
      </w:r>
    </w:p>
    <w:p w14:paraId="257815F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W przypadku sprzedaży nieruchomości w całości lub części, do której odnosi się niniejsza umowa, Właściciel nieruchomości zobowiązuje się pisemnie poinformować przyszłego nabywcę o zawartych w niej zobowiązaniach.</w:t>
      </w:r>
    </w:p>
    <w:p w14:paraId="0AEE9180" w14:textId="77777777" w:rsidR="00EA2B4A" w:rsidRPr="00EA2B4A" w:rsidRDefault="00EA2B4A" w:rsidP="00EA2B4A">
      <w:pPr>
        <w:numPr>
          <w:ilvl w:val="0"/>
          <w:numId w:val="28"/>
        </w:numPr>
        <w:spacing w:after="0" w:line="288" w:lineRule="auto"/>
        <w:jc w:val="center"/>
        <w:rPr>
          <w:rFonts w:cstheme="minorHAnsi"/>
          <w:b/>
          <w:szCs w:val="18"/>
        </w:rPr>
      </w:pPr>
    </w:p>
    <w:p w14:paraId="7D5091E5" w14:textId="77777777" w:rsidR="00EA2B4A" w:rsidRPr="00EA2B4A" w:rsidRDefault="00EA2B4A" w:rsidP="00EA2B4A">
      <w:pPr>
        <w:rPr>
          <w:rFonts w:cstheme="minorHAnsi"/>
          <w:szCs w:val="18"/>
        </w:rPr>
      </w:pPr>
      <w:r w:rsidRPr="00EA2B4A">
        <w:rPr>
          <w:rFonts w:cstheme="minorHAnsi"/>
          <w:szCs w:val="18"/>
        </w:rPr>
        <w:t>Dane osobowe pozyskane w wyniku procesu inwestycyjnego będą przez PGE Dystrybucja chronione zgodnie z zapisami zawartymi w Klauzuli Informacyjnej, będącej załącznikiem do niniejszej umowy.</w:t>
      </w:r>
    </w:p>
    <w:p w14:paraId="16F9F974" w14:textId="77777777" w:rsidR="00EA2B4A" w:rsidRPr="00EA2B4A" w:rsidRDefault="00EA2B4A" w:rsidP="00EA2B4A">
      <w:pPr>
        <w:numPr>
          <w:ilvl w:val="0"/>
          <w:numId w:val="28"/>
        </w:numPr>
        <w:spacing w:after="0" w:line="288" w:lineRule="auto"/>
        <w:jc w:val="center"/>
        <w:rPr>
          <w:rFonts w:cstheme="minorHAnsi"/>
          <w:b/>
          <w:szCs w:val="18"/>
        </w:rPr>
      </w:pPr>
    </w:p>
    <w:p w14:paraId="0EE382FA" w14:textId="77777777" w:rsidR="00EA2B4A" w:rsidRPr="00EA2B4A" w:rsidRDefault="00EA2B4A" w:rsidP="00EA2B4A">
      <w:pPr>
        <w:rPr>
          <w:rFonts w:cstheme="minorHAnsi"/>
          <w:szCs w:val="18"/>
        </w:rPr>
      </w:pPr>
      <w:r w:rsidRPr="00EA2B4A">
        <w:rPr>
          <w:rFonts w:cstheme="minorHAnsi"/>
          <w:szCs w:val="18"/>
        </w:rPr>
        <w:t>Wszelkie spory wynikające z realizacji niniejszej umowy rozstrzygać będą właściwe sądy powszechne, a w sprawach nieuregulowanych niniejszą umową zastosowanie mają przepisy Kodeksu cywilnego.</w:t>
      </w:r>
    </w:p>
    <w:p w14:paraId="49246E43" w14:textId="77777777" w:rsidR="00EA2B4A" w:rsidRPr="00EA2B4A" w:rsidRDefault="00EA2B4A" w:rsidP="00EA2B4A">
      <w:pPr>
        <w:numPr>
          <w:ilvl w:val="0"/>
          <w:numId w:val="28"/>
        </w:numPr>
        <w:spacing w:after="0" w:line="288" w:lineRule="auto"/>
        <w:jc w:val="center"/>
        <w:rPr>
          <w:rFonts w:cstheme="minorHAnsi"/>
          <w:b/>
          <w:szCs w:val="18"/>
        </w:rPr>
      </w:pPr>
    </w:p>
    <w:p w14:paraId="15A6D815" w14:textId="77777777" w:rsidR="00EA2B4A" w:rsidRPr="00EA2B4A" w:rsidRDefault="00EA2B4A" w:rsidP="00EA2B4A">
      <w:pPr>
        <w:rPr>
          <w:rFonts w:cstheme="minorHAnsi"/>
          <w:szCs w:val="18"/>
        </w:rPr>
      </w:pPr>
      <w:r w:rsidRPr="00EA2B4A">
        <w:rPr>
          <w:rFonts w:cstheme="minorHAnsi"/>
          <w:szCs w:val="18"/>
        </w:rPr>
        <w:t>Umowę sporządzono w dwóch jednobrzmiących egzemplarzach, po jednym dla każdej ze stron.</w:t>
      </w:r>
    </w:p>
    <w:p w14:paraId="3CBC6C01" w14:textId="77777777" w:rsidR="00EA2B4A" w:rsidRPr="00EA2B4A" w:rsidRDefault="00EA2B4A" w:rsidP="00EA2B4A">
      <w:pPr>
        <w:rPr>
          <w:rFonts w:cstheme="minorHAnsi"/>
          <w:szCs w:val="18"/>
        </w:rPr>
      </w:pPr>
    </w:p>
    <w:p w14:paraId="23883C0E" w14:textId="77777777" w:rsidR="00EA2B4A" w:rsidRPr="00EA2B4A" w:rsidRDefault="00EA2B4A" w:rsidP="00EA2B4A">
      <w:pPr>
        <w:rPr>
          <w:rFonts w:cstheme="minorHAnsi"/>
          <w:szCs w:val="18"/>
        </w:rPr>
      </w:pPr>
    </w:p>
    <w:p w14:paraId="3C74A8D2" w14:textId="77777777" w:rsidR="00EA2B4A" w:rsidRPr="00EA2B4A" w:rsidRDefault="00EA2B4A" w:rsidP="00EA2B4A">
      <w:pPr>
        <w:rPr>
          <w:rFonts w:cstheme="minorHAnsi"/>
          <w:szCs w:val="18"/>
        </w:rPr>
      </w:pPr>
    </w:p>
    <w:p w14:paraId="627D61EB" w14:textId="77777777" w:rsidR="00EA2B4A" w:rsidRPr="00EA2B4A" w:rsidRDefault="00EA2B4A" w:rsidP="00EA2B4A">
      <w:pPr>
        <w:rPr>
          <w:rFonts w:cstheme="minorHAnsi"/>
          <w:szCs w:val="18"/>
        </w:rPr>
      </w:pPr>
      <w:r w:rsidRPr="00EA2B4A">
        <w:rPr>
          <w:rFonts w:cstheme="minorHAnsi"/>
          <w:szCs w:val="18"/>
        </w:rPr>
        <w:t>Załączniki:</w:t>
      </w:r>
    </w:p>
    <w:p w14:paraId="7F226835"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604B269"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5D3D5B6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15E888E3" w14:textId="77777777" w:rsidR="00EA2B4A" w:rsidRPr="00EA2B4A" w:rsidRDefault="00EA2B4A" w:rsidP="00EA2B4A">
      <w:pPr>
        <w:rPr>
          <w:rFonts w:cstheme="minorHAnsi"/>
          <w:szCs w:val="18"/>
        </w:rPr>
      </w:pPr>
    </w:p>
    <w:p w14:paraId="14D839B8" w14:textId="77777777" w:rsidR="00EA2B4A" w:rsidRPr="00EA2B4A" w:rsidRDefault="00EA2B4A" w:rsidP="00EA2B4A">
      <w:pPr>
        <w:rPr>
          <w:rFonts w:cstheme="minorHAnsi"/>
          <w:szCs w:val="18"/>
        </w:rPr>
      </w:pPr>
    </w:p>
    <w:p w14:paraId="462B05BC" w14:textId="77777777" w:rsidR="00EA2B4A" w:rsidRPr="00EA2B4A" w:rsidRDefault="00EA2B4A" w:rsidP="00EA2B4A">
      <w:pPr>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Właściciel nieruchomości</w:t>
      </w:r>
    </w:p>
    <w:p w14:paraId="7B87D87B" w14:textId="77777777" w:rsidR="00EA2B4A" w:rsidRPr="00EA2B4A" w:rsidRDefault="00EA2B4A" w:rsidP="00EA2B4A">
      <w:pPr>
        <w:rPr>
          <w:rFonts w:cstheme="minorHAnsi"/>
          <w:szCs w:val="18"/>
        </w:rPr>
      </w:pPr>
    </w:p>
    <w:p w14:paraId="2588E910" w14:textId="77777777" w:rsidR="00EA2B4A" w:rsidRPr="00EA2B4A" w:rsidRDefault="00EA2B4A" w:rsidP="00EA2B4A">
      <w:pPr>
        <w:rPr>
          <w:rFonts w:cstheme="minorHAnsi"/>
          <w:szCs w:val="18"/>
        </w:rPr>
      </w:pPr>
    </w:p>
    <w:p w14:paraId="1061C064" w14:textId="77777777" w:rsidR="00EA2B4A" w:rsidRPr="00EA2B4A" w:rsidRDefault="00EA2B4A" w:rsidP="00EA2B4A">
      <w:pPr>
        <w:rPr>
          <w:rFonts w:cstheme="minorHAnsi"/>
          <w:szCs w:val="18"/>
        </w:rPr>
      </w:pPr>
    </w:p>
    <w:p w14:paraId="111E6AF0" w14:textId="77777777" w:rsidR="00EA2B4A" w:rsidRPr="00EA2B4A" w:rsidRDefault="00EA2B4A" w:rsidP="00EA2B4A">
      <w:pPr>
        <w:rPr>
          <w:rFonts w:cstheme="minorHAnsi"/>
          <w:szCs w:val="18"/>
        </w:rPr>
      </w:pPr>
    </w:p>
    <w:p w14:paraId="56F92BEA" w14:textId="77777777" w:rsidR="00EA2B4A" w:rsidRPr="00EA2B4A" w:rsidRDefault="00EA2B4A" w:rsidP="00EA2B4A">
      <w:pPr>
        <w:rPr>
          <w:rFonts w:cstheme="minorHAnsi"/>
          <w:szCs w:val="18"/>
        </w:rPr>
      </w:pPr>
    </w:p>
    <w:p w14:paraId="301688B9" w14:textId="77777777" w:rsidR="00EA2B4A" w:rsidRPr="00EA2B4A" w:rsidRDefault="00EA2B4A" w:rsidP="00EA2B4A">
      <w:pPr>
        <w:rPr>
          <w:rFonts w:cstheme="minorHAnsi"/>
          <w:b/>
          <w:szCs w:val="18"/>
        </w:rPr>
      </w:pPr>
    </w:p>
    <w:p w14:paraId="6B87FD71" w14:textId="77777777" w:rsidR="00EA2B4A" w:rsidRPr="00EA2B4A" w:rsidRDefault="00EA2B4A" w:rsidP="00EA2B4A">
      <w:pPr>
        <w:rPr>
          <w:rFonts w:cstheme="minorHAnsi"/>
          <w:szCs w:val="18"/>
        </w:rPr>
      </w:pPr>
    </w:p>
    <w:p w14:paraId="5B12C8E4" w14:textId="77777777" w:rsidR="00EA2B4A" w:rsidRPr="00EA2B4A" w:rsidRDefault="00EA2B4A" w:rsidP="00EA2B4A">
      <w:pPr>
        <w:rPr>
          <w:rFonts w:cstheme="minorHAnsi"/>
          <w:szCs w:val="18"/>
        </w:rPr>
      </w:pPr>
    </w:p>
    <w:p w14:paraId="7AB1C1F2" w14:textId="77777777" w:rsidR="00EA2B4A" w:rsidRPr="00EA2B4A" w:rsidRDefault="00EA2B4A" w:rsidP="00EA2B4A">
      <w:pPr>
        <w:rPr>
          <w:rFonts w:cstheme="minorHAnsi"/>
          <w:szCs w:val="18"/>
        </w:rPr>
      </w:pPr>
    </w:p>
    <w:p w14:paraId="106A4911" w14:textId="77777777" w:rsidR="00EA2B4A" w:rsidRPr="00EA2B4A" w:rsidRDefault="00EA2B4A" w:rsidP="00EA2B4A">
      <w:pPr>
        <w:rPr>
          <w:rFonts w:cstheme="minorHAnsi"/>
          <w:szCs w:val="18"/>
        </w:rPr>
      </w:pPr>
    </w:p>
    <w:p w14:paraId="5881D73C" w14:textId="77777777" w:rsidR="00EA2B4A" w:rsidRPr="00EA2B4A" w:rsidRDefault="00EA2B4A" w:rsidP="00EA2B4A">
      <w:pPr>
        <w:rPr>
          <w:rFonts w:cstheme="minorHAnsi"/>
          <w:szCs w:val="18"/>
        </w:rPr>
      </w:pPr>
    </w:p>
    <w:p w14:paraId="082AEC45" w14:textId="77777777" w:rsidR="00EA2B4A" w:rsidRPr="00EA2B4A" w:rsidRDefault="00EA2B4A" w:rsidP="00EA2B4A">
      <w:pPr>
        <w:rPr>
          <w:rFonts w:cstheme="minorHAnsi"/>
          <w:szCs w:val="18"/>
        </w:rPr>
      </w:pPr>
    </w:p>
    <w:p w14:paraId="71B6D3E0" w14:textId="77777777" w:rsidR="00EA2B4A" w:rsidRPr="00EA2B4A" w:rsidRDefault="00EA2B4A" w:rsidP="00EA2B4A">
      <w:pPr>
        <w:rPr>
          <w:rFonts w:cstheme="minorHAnsi"/>
          <w:szCs w:val="18"/>
        </w:rPr>
      </w:pPr>
    </w:p>
    <w:p w14:paraId="0787B8E5" w14:textId="77777777" w:rsidR="00EA2B4A" w:rsidRDefault="00EA2B4A" w:rsidP="00EA2B4A">
      <w:pPr>
        <w:rPr>
          <w:rFonts w:cstheme="minorHAnsi"/>
          <w:b/>
          <w:bCs/>
          <w:iCs/>
          <w:szCs w:val="18"/>
        </w:rPr>
      </w:pPr>
    </w:p>
    <w:p w14:paraId="59BBE37B" w14:textId="77777777" w:rsidR="00EA2B4A" w:rsidRDefault="00EA2B4A" w:rsidP="00EA2B4A">
      <w:pPr>
        <w:rPr>
          <w:rFonts w:cstheme="minorHAnsi"/>
          <w:b/>
          <w:bCs/>
          <w:iCs/>
          <w:szCs w:val="18"/>
        </w:rPr>
      </w:pPr>
    </w:p>
    <w:p w14:paraId="266C19C3" w14:textId="77777777" w:rsidR="00EA2B4A" w:rsidRDefault="00EA2B4A" w:rsidP="00EA2B4A">
      <w:pPr>
        <w:rPr>
          <w:rFonts w:cstheme="minorHAnsi"/>
          <w:b/>
          <w:bCs/>
          <w:iCs/>
          <w:szCs w:val="18"/>
        </w:rPr>
      </w:pPr>
    </w:p>
    <w:p w14:paraId="5550F3D6" w14:textId="77777777" w:rsidR="00EA2B4A" w:rsidRDefault="00EA2B4A" w:rsidP="00EA2B4A">
      <w:pPr>
        <w:rPr>
          <w:rFonts w:cstheme="minorHAnsi"/>
          <w:b/>
          <w:bCs/>
          <w:iCs/>
          <w:szCs w:val="18"/>
        </w:rPr>
      </w:pPr>
    </w:p>
    <w:p w14:paraId="3171D9A1" w14:textId="77777777" w:rsidR="00EA2B4A" w:rsidRDefault="00EA2B4A" w:rsidP="00EA2B4A">
      <w:pPr>
        <w:rPr>
          <w:rFonts w:cstheme="minorHAnsi"/>
          <w:b/>
          <w:bCs/>
          <w:iCs/>
          <w:szCs w:val="18"/>
        </w:rPr>
      </w:pPr>
    </w:p>
    <w:p w14:paraId="3C1CD11A" w14:textId="77777777" w:rsidR="00EA2B4A" w:rsidRDefault="00EA2B4A" w:rsidP="00EA2B4A">
      <w:pPr>
        <w:rPr>
          <w:rFonts w:cstheme="minorHAnsi"/>
          <w:b/>
          <w:bCs/>
          <w:iCs/>
          <w:szCs w:val="18"/>
        </w:rPr>
      </w:pPr>
    </w:p>
    <w:p w14:paraId="5235580E" w14:textId="77777777" w:rsidR="00EA2B4A" w:rsidRDefault="00EA2B4A" w:rsidP="00EA2B4A">
      <w:pPr>
        <w:rPr>
          <w:rFonts w:cstheme="minorHAnsi"/>
          <w:b/>
          <w:bCs/>
          <w:iCs/>
          <w:szCs w:val="18"/>
        </w:rPr>
      </w:pPr>
    </w:p>
    <w:p w14:paraId="12B0CB4D" w14:textId="77777777" w:rsidR="00EA2B4A" w:rsidRDefault="00EA2B4A" w:rsidP="00EA2B4A">
      <w:pPr>
        <w:rPr>
          <w:rFonts w:cstheme="minorHAnsi"/>
          <w:b/>
          <w:bCs/>
          <w:iCs/>
          <w:szCs w:val="18"/>
        </w:rPr>
      </w:pPr>
    </w:p>
    <w:p w14:paraId="0DEB3D27" w14:textId="0C181380" w:rsidR="00EA2B4A" w:rsidRPr="00EA2B4A" w:rsidRDefault="00EA2B4A" w:rsidP="00EA2B4A">
      <w:pPr>
        <w:rPr>
          <w:rFonts w:cstheme="minorHAnsi"/>
          <w:szCs w:val="18"/>
        </w:rPr>
      </w:pPr>
      <w:r w:rsidRPr="00EA2B4A">
        <w:rPr>
          <w:rFonts w:cstheme="minorHAnsi"/>
          <w:b/>
          <w:bCs/>
          <w:iCs/>
          <w:szCs w:val="18"/>
        </w:rPr>
        <w:t xml:space="preserve">Załącznik nr 1.4 do SWZ - </w:t>
      </w:r>
      <w:r w:rsidRPr="00EA2B4A">
        <w:rPr>
          <w:rFonts w:cstheme="minorHAnsi"/>
          <w:b/>
          <w:szCs w:val="18"/>
        </w:rPr>
        <w:t>Wzór porozumienia o ustanowienie nieodpłatnej służebności przesyłu</w:t>
      </w:r>
    </w:p>
    <w:p w14:paraId="1495AF8D" w14:textId="77777777" w:rsidR="00EA2B4A" w:rsidRPr="00EA2B4A" w:rsidRDefault="00EA2B4A" w:rsidP="00EA2B4A">
      <w:pPr>
        <w:rPr>
          <w:rFonts w:cstheme="minorHAnsi"/>
          <w:szCs w:val="18"/>
        </w:rPr>
      </w:pPr>
    </w:p>
    <w:p w14:paraId="4D7C7868"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3B2412DC" w14:textId="77777777" w:rsidR="00EA2B4A" w:rsidRPr="00EA2B4A" w:rsidRDefault="00EA2B4A" w:rsidP="00EA2B4A">
      <w:pPr>
        <w:jc w:val="center"/>
        <w:rPr>
          <w:rFonts w:cstheme="minorHAnsi"/>
          <w:b/>
          <w:szCs w:val="18"/>
          <w:u w:val="single"/>
        </w:rPr>
      </w:pPr>
    </w:p>
    <w:p w14:paraId="71F45D08" w14:textId="77777777" w:rsidR="00EA2B4A" w:rsidRPr="00EA2B4A" w:rsidRDefault="00EA2B4A" w:rsidP="00EA2B4A">
      <w:pPr>
        <w:rPr>
          <w:rFonts w:cstheme="minorHAnsi"/>
          <w:szCs w:val="18"/>
        </w:rPr>
      </w:pPr>
      <w:r w:rsidRPr="00EA2B4A">
        <w:rPr>
          <w:rFonts w:cstheme="minorHAnsi"/>
          <w:szCs w:val="18"/>
        </w:rPr>
        <w:t>zawarte w dniu .................................. w ………………………………………………… pomiędzy:</w:t>
      </w:r>
    </w:p>
    <w:p w14:paraId="46A1F750"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w:t>
      </w:r>
      <w:r w:rsidRPr="00EA2B4A">
        <w:rPr>
          <w:rFonts w:cstheme="minorHAnsi"/>
          <w:szCs w:val="18"/>
        </w:rPr>
        <w:br/>
        <w:t xml:space="preserve">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4E999832"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757091B9" w14:textId="77777777" w:rsidR="00EA2B4A" w:rsidRPr="00EA2B4A" w:rsidRDefault="00EA2B4A" w:rsidP="00EA2B4A">
      <w:pPr>
        <w:rPr>
          <w:rFonts w:cstheme="minorHAnsi"/>
          <w:szCs w:val="18"/>
        </w:rPr>
      </w:pPr>
      <w:r w:rsidRPr="00EA2B4A">
        <w:rPr>
          <w:rFonts w:cstheme="minorHAnsi"/>
          <w:szCs w:val="18"/>
        </w:rPr>
        <w:t>a</w:t>
      </w:r>
    </w:p>
    <w:p w14:paraId="7A93650F"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0398DE39" w14:textId="77777777" w:rsidR="00EA2B4A" w:rsidRPr="00EA2B4A" w:rsidRDefault="00EA2B4A" w:rsidP="00EA2B4A">
      <w:pPr>
        <w:spacing w:after="120"/>
        <w:rPr>
          <w:rFonts w:cstheme="minorHAnsi"/>
          <w:bCs/>
          <w:szCs w:val="18"/>
        </w:rPr>
      </w:pPr>
      <w:r w:rsidRPr="00EA2B4A">
        <w:rPr>
          <w:rFonts w:cstheme="minorHAnsi"/>
          <w:bCs/>
          <w:szCs w:val="18"/>
        </w:rPr>
        <w:t>zam. w .......................................................................................................</w:t>
      </w:r>
    </w:p>
    <w:p w14:paraId="1A91E83B" w14:textId="77777777" w:rsidR="00EA2B4A" w:rsidRPr="00EA2B4A" w:rsidRDefault="00EA2B4A" w:rsidP="00EA2B4A">
      <w:pPr>
        <w:spacing w:after="120"/>
        <w:rPr>
          <w:rFonts w:cstheme="minorHAnsi"/>
          <w:bCs/>
          <w:i/>
          <w:szCs w:val="18"/>
        </w:rPr>
      </w:pPr>
      <w:r w:rsidRPr="00EA2B4A">
        <w:rPr>
          <w:rFonts w:cstheme="minorHAnsi"/>
          <w:bCs/>
          <w:szCs w:val="18"/>
        </w:rPr>
        <w:t>PESEL: ........................................................................................................</w:t>
      </w:r>
    </w:p>
    <w:p w14:paraId="6A86E9C3" w14:textId="77777777" w:rsidR="00EA2B4A" w:rsidRPr="00EA2B4A" w:rsidRDefault="00EA2B4A" w:rsidP="00EA2B4A">
      <w:pPr>
        <w:spacing w:after="120"/>
        <w:rPr>
          <w:rFonts w:cstheme="minorHAnsi"/>
          <w:bCs/>
          <w:i/>
          <w:szCs w:val="18"/>
        </w:rPr>
      </w:pPr>
      <w:r w:rsidRPr="00EA2B4A">
        <w:rPr>
          <w:rFonts w:cstheme="minorHAnsi"/>
          <w:bCs/>
          <w:i/>
          <w:szCs w:val="18"/>
        </w:rPr>
        <w:t>Legitymującą/ym  się dowodem osobistym  ..............................................</w:t>
      </w:r>
    </w:p>
    <w:p w14:paraId="54C2BEDF" w14:textId="77777777" w:rsidR="00EA2B4A" w:rsidRPr="00EA2B4A" w:rsidRDefault="00EA2B4A" w:rsidP="00EA2B4A">
      <w:pPr>
        <w:rPr>
          <w:rFonts w:cstheme="minorHAnsi"/>
          <w:szCs w:val="18"/>
        </w:rPr>
      </w:pPr>
      <w:r w:rsidRPr="00EA2B4A">
        <w:rPr>
          <w:rFonts w:cstheme="minorHAnsi"/>
          <w:szCs w:val="18"/>
        </w:rPr>
        <w:t xml:space="preserve">zwaną/ym dalej </w:t>
      </w:r>
      <w:r w:rsidRPr="00EA2B4A">
        <w:rPr>
          <w:rFonts w:cstheme="minorHAnsi"/>
          <w:b/>
          <w:szCs w:val="18"/>
        </w:rPr>
        <w:t>Właścicielem nieruchomości</w:t>
      </w:r>
      <w:r w:rsidRPr="00EA2B4A">
        <w:rPr>
          <w:rFonts w:cstheme="minorHAnsi"/>
          <w:szCs w:val="18"/>
        </w:rPr>
        <w:t>.</w:t>
      </w:r>
    </w:p>
    <w:p w14:paraId="4E215378" w14:textId="77777777" w:rsidR="00EA2B4A" w:rsidRPr="00EA2B4A" w:rsidRDefault="00EA2B4A" w:rsidP="006F00DD">
      <w:pPr>
        <w:numPr>
          <w:ilvl w:val="0"/>
          <w:numId w:val="45"/>
        </w:numPr>
        <w:spacing w:after="200" w:line="276" w:lineRule="auto"/>
        <w:jc w:val="center"/>
        <w:rPr>
          <w:rFonts w:cstheme="minorHAnsi"/>
          <w:b/>
          <w:szCs w:val="18"/>
        </w:rPr>
      </w:pPr>
    </w:p>
    <w:p w14:paraId="6F8BEFFE" w14:textId="77777777" w:rsidR="00EA2B4A" w:rsidRPr="00EA2B4A" w:rsidRDefault="00EA2B4A" w:rsidP="00EA2B4A">
      <w:pPr>
        <w:spacing w:line="360" w:lineRule="auto"/>
        <w:rPr>
          <w:rFonts w:cstheme="minorHAnsi"/>
          <w:szCs w:val="18"/>
        </w:rPr>
      </w:pPr>
      <w:r w:rsidRPr="00EA2B4A">
        <w:rPr>
          <w:rFonts w:cstheme="minorHAnsi"/>
          <w:szCs w:val="18"/>
        </w:rPr>
        <w:t>Właściciel (Współwłaściciel) nieruchomości oświadcza, że:</w:t>
      </w:r>
    </w:p>
    <w:p w14:paraId="6682D576" w14:textId="77777777" w:rsidR="00EA2B4A" w:rsidRPr="00EA2B4A" w:rsidRDefault="00EA2B4A" w:rsidP="00EA2B4A">
      <w:pPr>
        <w:numPr>
          <w:ilvl w:val="0"/>
          <w:numId w:val="29"/>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4444092D" w14:textId="77777777" w:rsidR="00EA2B4A" w:rsidRPr="00EA2B4A" w:rsidRDefault="00EA2B4A" w:rsidP="00EA2B4A">
      <w:pPr>
        <w:numPr>
          <w:ilvl w:val="0"/>
          <w:numId w:val="29"/>
        </w:numPr>
        <w:spacing w:after="200" w:line="276" w:lineRule="auto"/>
        <w:contextualSpacing/>
        <w:rPr>
          <w:rFonts w:cstheme="minorHAnsi"/>
          <w:szCs w:val="18"/>
        </w:rPr>
      </w:pPr>
      <w:r w:rsidRPr="00EA2B4A">
        <w:rPr>
          <w:rFonts w:cstheme="minorHAnsi"/>
          <w:szCs w:val="18"/>
        </w:rPr>
        <w:t>wyraża zgodę na udostępnienie swojej nieruchomości w celu budowy urządzeń elektroenergetycznych w postaci:……………………………………………………………………………………………………………………………………………………</w:t>
      </w:r>
    </w:p>
    <w:p w14:paraId="0120E01D" w14:textId="77777777" w:rsidR="00EA2B4A" w:rsidRPr="00EA2B4A" w:rsidRDefault="00EA2B4A" w:rsidP="00EA2B4A">
      <w:pPr>
        <w:rPr>
          <w:rFonts w:cstheme="minorHAnsi"/>
          <w:szCs w:val="18"/>
        </w:rPr>
      </w:pPr>
    </w:p>
    <w:p w14:paraId="3F78C94C" w14:textId="158A04DA" w:rsidR="00EA2B4A" w:rsidRPr="00EA2B4A" w:rsidRDefault="00EA2B4A" w:rsidP="00EA2B4A">
      <w:pPr>
        <w:jc w:val="center"/>
        <w:rPr>
          <w:rFonts w:cstheme="minorHAnsi"/>
          <w:b/>
          <w:szCs w:val="18"/>
        </w:rPr>
      </w:pPr>
      <w:r w:rsidRPr="00EA2B4A">
        <w:rPr>
          <w:rFonts w:cstheme="minorHAnsi"/>
          <w:b/>
          <w:szCs w:val="18"/>
        </w:rPr>
        <w:t>§2</w:t>
      </w:r>
    </w:p>
    <w:p w14:paraId="17CF50EA"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nieodpłatną służebność przesyłu na nieruchomości /prawie użytkowania wieczystego, opisanej w § 1 ust.1, przy czym wykonywanie tego prawa ograniczać się będzie do wchodzącej w skład tej nieruchomości działki/działek  nr ………………….</w:t>
      </w:r>
    </w:p>
    <w:p w14:paraId="075FCE7E"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Służebność przesyłu, o której mowa w ust.1 niniejszego paragrafu, będzie polegała na prawie korzystania z pasa gruntu na trasie przebiegu infrastruktury elektroenergetycznej, w tym: </w:t>
      </w:r>
    </w:p>
    <w:p w14:paraId="01817512"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5E74D6FB"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powierzchni gruntu pod słupową stacją transformatorową wraz z obrysem, przy pasie wykonywania służebności przesyłu o wymiarach ……x ….. , tj. o pow. ……m²,</w:t>
      </w:r>
    </w:p>
    <w:p w14:paraId="436831CD"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0F4B69E1"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 xml:space="preserve">Służebność przesyłu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EA2B4A">
        <w:rPr>
          <w:rFonts w:cs="Arial"/>
          <w:b/>
          <w:szCs w:val="18"/>
        </w:rPr>
        <w:t>.</w:t>
      </w:r>
    </w:p>
    <w:p w14:paraId="5B299F80"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 pasie strefy wykonywania służebności przesyłu nie będą dokonywane  nasadzenia drzew i krzewów. </w:t>
      </w:r>
    </w:p>
    <w:p w14:paraId="66D8C545"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Trasa przebiegu infrastruktury elektroenergetycznej zlokalizowanej na nieruchomości opisanej w §1 ust.1 w ramach służebności przesyłu, wskazana została na mapie stanowiącej załącznik nr …… do niniejszego porozumienia oraz oznaczona kolorem …………….</w:t>
      </w:r>
    </w:p>
    <w:p w14:paraId="2514C4C1"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§3</w:t>
      </w:r>
    </w:p>
    <w:p w14:paraId="28CCEE0A" w14:textId="77777777" w:rsidR="00EA2B4A" w:rsidRPr="00EA2B4A" w:rsidRDefault="00EA2B4A" w:rsidP="00EA2B4A">
      <w:pPr>
        <w:spacing w:line="360" w:lineRule="auto"/>
        <w:ind w:left="142"/>
        <w:rPr>
          <w:rFonts w:cstheme="minorHAnsi"/>
          <w:szCs w:val="18"/>
        </w:rPr>
      </w:pPr>
      <w:r w:rsidRPr="00EA2B4A">
        <w:rPr>
          <w:rFonts w:cstheme="minorHAnsi"/>
          <w:szCs w:val="18"/>
        </w:rPr>
        <w:t xml:space="preserve">Właściciel nieruchomości  zobowiązuje  się do złożenia w formie aktu notarialnego oświadczenia o ustanowieniu służebności przesyłu w ciągu 30 dni od daty powiadomienia przez Przedsiębiorstwo Energetyczne. </w:t>
      </w:r>
    </w:p>
    <w:p w14:paraId="769E2CD5" w14:textId="77777777" w:rsidR="00EA2B4A" w:rsidRPr="00EA2B4A" w:rsidRDefault="00EA2B4A" w:rsidP="006F00DD">
      <w:pPr>
        <w:spacing w:after="0" w:line="280" w:lineRule="exact"/>
        <w:jc w:val="center"/>
        <w:rPr>
          <w:rFonts w:cstheme="minorHAnsi"/>
          <w:b/>
          <w:szCs w:val="18"/>
        </w:rPr>
      </w:pPr>
      <w:r w:rsidRPr="00EA2B4A">
        <w:rPr>
          <w:rFonts w:cstheme="minorHAnsi"/>
          <w:b/>
          <w:szCs w:val="18"/>
        </w:rPr>
        <w:t>§4</w:t>
      </w:r>
    </w:p>
    <w:p w14:paraId="2D2AED21"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przesyłu poniesie Inwestor. </w:t>
      </w:r>
    </w:p>
    <w:p w14:paraId="62D7C74E"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6" w:author="Siotor-Goździk Izabela [PGE Dystr. O.Łódź]" w:date="2024-01-23T10:06:00Z">
        <w:r w:rsidRPr="00EA2B4A" w:rsidDel="007108D9">
          <w:rPr>
            <w:rFonts w:cstheme="minorHAnsi"/>
            <w:szCs w:val="18"/>
          </w:rPr>
          <w:delText>.</w:delText>
        </w:r>
      </w:del>
    </w:p>
    <w:p w14:paraId="7B14C267"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§5</w:t>
      </w:r>
    </w:p>
    <w:p w14:paraId="6672E3D9"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EA2B4A">
        <w:rPr>
          <w:rFonts w:cstheme="minorHAnsi"/>
          <w:i/>
          <w:szCs w:val="18"/>
        </w:rPr>
        <w:t>Prawa budowlanego</w:t>
      </w:r>
      <w:r w:rsidRPr="00EA2B4A">
        <w:rPr>
          <w:rFonts w:cstheme="minorHAnsi"/>
          <w:szCs w:val="18"/>
        </w:rPr>
        <w:t xml:space="preserve"> i upoważniają </w:t>
      </w:r>
      <w:r w:rsidRPr="00EA2B4A">
        <w:rPr>
          <w:rFonts w:cstheme="minorHAnsi"/>
          <w:szCs w:val="18"/>
        </w:rPr>
        <w:br/>
        <w:t>do wydania decyzji o udzieleniu pozwolenia na budowę infrastruktury elektroenergetycznej.</w:t>
      </w:r>
    </w:p>
    <w:p w14:paraId="609BF48A"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5A0143DF" w14:textId="77777777" w:rsidR="00EA2B4A" w:rsidRPr="00EA2B4A" w:rsidRDefault="00EA2B4A" w:rsidP="00EA2B4A">
      <w:pPr>
        <w:numPr>
          <w:ilvl w:val="0"/>
          <w:numId w:val="32"/>
        </w:numPr>
        <w:spacing w:after="200" w:line="360" w:lineRule="auto"/>
        <w:ind w:left="142" w:hanging="284"/>
        <w:contextualSpacing/>
        <w:jc w:val="both"/>
        <w:rPr>
          <w:rFonts w:cstheme="minorHAnsi"/>
          <w:szCs w:val="18"/>
        </w:rPr>
      </w:pPr>
      <w:r w:rsidRPr="00EA2B4A">
        <w:rPr>
          <w:rFonts w:cstheme="minorHAnsi"/>
          <w:szCs w:val="18"/>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7D95B7DF" w14:textId="77777777" w:rsidR="00EA2B4A" w:rsidRPr="00EA2B4A" w:rsidRDefault="00EA2B4A" w:rsidP="00EA2B4A">
      <w:pPr>
        <w:spacing w:line="360" w:lineRule="auto"/>
        <w:ind w:left="142"/>
        <w:contextualSpacing/>
        <w:rPr>
          <w:rFonts w:cstheme="minorHAnsi"/>
          <w:szCs w:val="18"/>
        </w:rPr>
      </w:pPr>
    </w:p>
    <w:p w14:paraId="364B895E" w14:textId="77777777" w:rsidR="006F00DD" w:rsidRDefault="006F00DD" w:rsidP="00EA2B4A">
      <w:pPr>
        <w:jc w:val="center"/>
        <w:rPr>
          <w:rFonts w:cstheme="minorHAnsi"/>
          <w:b/>
          <w:szCs w:val="18"/>
        </w:rPr>
      </w:pPr>
    </w:p>
    <w:p w14:paraId="10451B72" w14:textId="77777777" w:rsidR="006F00DD" w:rsidRDefault="006F00DD" w:rsidP="00EA2B4A">
      <w:pPr>
        <w:jc w:val="center"/>
        <w:rPr>
          <w:rFonts w:cstheme="minorHAnsi"/>
          <w:b/>
          <w:szCs w:val="18"/>
        </w:rPr>
      </w:pPr>
    </w:p>
    <w:p w14:paraId="73BBDB7F" w14:textId="0AE1B764" w:rsidR="00EA2B4A" w:rsidRPr="00EA2B4A" w:rsidRDefault="00EA2B4A" w:rsidP="00EA2B4A">
      <w:pPr>
        <w:jc w:val="center"/>
        <w:rPr>
          <w:rFonts w:cstheme="minorHAnsi"/>
          <w:b/>
          <w:szCs w:val="18"/>
        </w:rPr>
      </w:pPr>
      <w:r w:rsidRPr="00EA2B4A">
        <w:rPr>
          <w:rFonts w:cstheme="minorHAnsi"/>
          <w:b/>
          <w:szCs w:val="18"/>
        </w:rPr>
        <w:t>§6</w:t>
      </w:r>
    </w:p>
    <w:p w14:paraId="2A06C2C5"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06AC58C"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w:t>
      </w:r>
      <w:r w:rsidRPr="00EA2B4A">
        <w:rPr>
          <w:rFonts w:cstheme="minorHAnsi"/>
          <w:szCs w:val="18"/>
        </w:rPr>
        <w:br/>
        <w:t xml:space="preserve">za rekultywację. wynikającym z realizacji inwestycji opisanej w </w:t>
      </w:r>
      <w:r w:rsidRPr="00EA2B4A">
        <w:rPr>
          <w:rFonts w:cstheme="minorHAnsi"/>
          <w:szCs w:val="18"/>
        </w:rPr>
        <w:sym w:font="Times New Roman" w:char="00A7"/>
      </w:r>
      <w:r w:rsidRPr="00EA2B4A">
        <w:rPr>
          <w:rFonts w:cstheme="minorHAnsi"/>
          <w:szCs w:val="18"/>
        </w:rPr>
        <w:t>1 ust.2.</w:t>
      </w:r>
    </w:p>
    <w:p w14:paraId="7B297EB9"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01EF6A82"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8D5B4E6"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1989B3D3" w14:textId="77777777" w:rsidR="00EA2B4A" w:rsidRPr="00EA2B4A" w:rsidRDefault="00EA2B4A" w:rsidP="006F00DD">
      <w:pPr>
        <w:spacing w:line="360" w:lineRule="auto"/>
        <w:jc w:val="center"/>
        <w:rPr>
          <w:rFonts w:cstheme="minorHAnsi"/>
          <w:b/>
          <w:szCs w:val="18"/>
        </w:rPr>
      </w:pPr>
      <w:r w:rsidRPr="00EA2B4A">
        <w:rPr>
          <w:rFonts w:cstheme="minorHAnsi"/>
          <w:b/>
          <w:szCs w:val="18"/>
        </w:rPr>
        <w:t>§7</w:t>
      </w:r>
    </w:p>
    <w:p w14:paraId="52C46F15" w14:textId="77777777" w:rsidR="00EA2B4A" w:rsidRPr="00EA2B4A" w:rsidRDefault="00EA2B4A" w:rsidP="006F00DD">
      <w:pPr>
        <w:numPr>
          <w:ilvl w:val="0"/>
          <w:numId w:val="44"/>
        </w:numPr>
        <w:tabs>
          <w:tab w:val="clear" w:pos="720"/>
          <w:tab w:val="num" w:pos="142"/>
        </w:tabs>
        <w:spacing w:after="20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54E652C4" w14:textId="77777777" w:rsidR="00EA2B4A" w:rsidRPr="00EA2B4A" w:rsidRDefault="00EA2B4A" w:rsidP="006F00DD">
      <w:pPr>
        <w:numPr>
          <w:ilvl w:val="0"/>
          <w:numId w:val="44"/>
        </w:numPr>
        <w:tabs>
          <w:tab w:val="num" w:pos="142"/>
        </w:tabs>
        <w:spacing w:after="20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 w niej zobowiązaniach.</w:t>
      </w:r>
    </w:p>
    <w:p w14:paraId="230216C0" w14:textId="77777777" w:rsidR="00EA2B4A" w:rsidRPr="00EA2B4A" w:rsidRDefault="00EA2B4A" w:rsidP="006F00DD">
      <w:pPr>
        <w:spacing w:line="360" w:lineRule="auto"/>
        <w:jc w:val="center"/>
        <w:rPr>
          <w:rFonts w:cstheme="minorHAnsi"/>
          <w:b/>
          <w:szCs w:val="18"/>
        </w:rPr>
      </w:pPr>
      <w:r w:rsidRPr="00EA2B4A">
        <w:rPr>
          <w:rFonts w:cstheme="minorHAnsi"/>
          <w:b/>
          <w:szCs w:val="18"/>
        </w:rPr>
        <w:t>§8</w:t>
      </w:r>
    </w:p>
    <w:p w14:paraId="222F8CA8" w14:textId="77777777" w:rsidR="00EA2B4A" w:rsidRPr="00EA2B4A" w:rsidRDefault="00EA2B4A" w:rsidP="006F00DD">
      <w:pPr>
        <w:numPr>
          <w:ilvl w:val="0"/>
          <w:numId w:val="33"/>
        </w:numPr>
        <w:tabs>
          <w:tab w:val="left" w:pos="142"/>
        </w:tabs>
        <w:spacing w:after="200" w:line="360" w:lineRule="auto"/>
        <w:ind w:left="142" w:hanging="284"/>
        <w:jc w:val="both"/>
        <w:rPr>
          <w:rFonts w:cstheme="minorHAnsi"/>
          <w:szCs w:val="18"/>
        </w:rPr>
      </w:pPr>
      <w:r w:rsidRPr="00EA2B4A">
        <w:rPr>
          <w:rFonts w:cstheme="minorHAnsi"/>
          <w:szCs w:val="18"/>
        </w:rPr>
        <w:t>Strony zobowiązują się nie wypowiadać niniejszego porozumienia przez czas używania zrealizowanych</w:t>
      </w:r>
      <w:r w:rsidRPr="00EA2B4A">
        <w:rPr>
          <w:rFonts w:cstheme="minorHAnsi"/>
          <w:szCs w:val="18"/>
        </w:rPr>
        <w:br/>
        <w:t>na jego podstawie urządzeń, a w razie wypowiedzenia będą zobowiązane  do poniesienia kosztów przebudowy i uzyskania innych  tytułów  prawnych do korzystania z nieruchomości.</w:t>
      </w:r>
    </w:p>
    <w:p w14:paraId="1533D8C2" w14:textId="77777777" w:rsidR="00EA2B4A" w:rsidRPr="00EA2B4A" w:rsidRDefault="00EA2B4A" w:rsidP="006F00DD">
      <w:pPr>
        <w:numPr>
          <w:ilvl w:val="0"/>
          <w:numId w:val="33"/>
        </w:numPr>
        <w:tabs>
          <w:tab w:val="left" w:pos="142"/>
        </w:tabs>
        <w:spacing w:after="200" w:line="360" w:lineRule="auto"/>
        <w:ind w:left="142" w:hanging="284"/>
        <w:rPr>
          <w:rFonts w:cstheme="minorHAnsi"/>
          <w:szCs w:val="18"/>
        </w:rPr>
      </w:pPr>
      <w:r w:rsidRPr="00EA2B4A">
        <w:rPr>
          <w:rFonts w:cstheme="minorHAnsi"/>
          <w:szCs w:val="18"/>
        </w:rPr>
        <w:t>Wszelkie zmiany niniejszego porozumienia wymagają formy pisemnej pod rygorem nieważności.</w:t>
      </w:r>
    </w:p>
    <w:p w14:paraId="010F4826" w14:textId="2FFF4E3C" w:rsidR="00EA2B4A" w:rsidRPr="00EA2B4A" w:rsidRDefault="00EA2B4A" w:rsidP="006F00DD">
      <w:pPr>
        <w:spacing w:line="360" w:lineRule="auto"/>
        <w:jc w:val="center"/>
        <w:rPr>
          <w:rFonts w:cstheme="minorHAnsi"/>
          <w:b/>
          <w:szCs w:val="18"/>
        </w:rPr>
      </w:pPr>
      <w:r w:rsidRPr="00EA2B4A">
        <w:rPr>
          <w:rFonts w:cstheme="minorHAnsi"/>
          <w:b/>
          <w:szCs w:val="18"/>
        </w:rPr>
        <w:t>§9</w:t>
      </w:r>
    </w:p>
    <w:p w14:paraId="424F79B9"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z zapisami zawartymi w Klauzuli Informacyjnej będącej załącznikiem do niniejszej umowy.</w:t>
      </w:r>
    </w:p>
    <w:p w14:paraId="7DFD9694" w14:textId="77777777" w:rsidR="00EA2B4A" w:rsidRPr="00EA2B4A" w:rsidRDefault="00EA2B4A" w:rsidP="006F00DD">
      <w:pPr>
        <w:spacing w:line="360" w:lineRule="auto"/>
        <w:jc w:val="center"/>
        <w:rPr>
          <w:rFonts w:cstheme="minorHAnsi"/>
          <w:b/>
          <w:szCs w:val="18"/>
        </w:rPr>
      </w:pPr>
      <w:r w:rsidRPr="00EA2B4A">
        <w:rPr>
          <w:rFonts w:cstheme="minorHAnsi"/>
          <w:b/>
          <w:szCs w:val="18"/>
        </w:rPr>
        <w:t>§10</w:t>
      </w:r>
    </w:p>
    <w:p w14:paraId="0486B869"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a w sprawach nieuregulowanych niniejszą umową zastosowanie mają przepisy Kodeksu cywilnego.</w:t>
      </w:r>
    </w:p>
    <w:p w14:paraId="3F5D455F" w14:textId="77777777" w:rsidR="00EA2B4A" w:rsidRPr="00EA2B4A" w:rsidRDefault="00EA2B4A" w:rsidP="006F00DD">
      <w:pPr>
        <w:spacing w:line="360" w:lineRule="auto"/>
        <w:jc w:val="center"/>
        <w:rPr>
          <w:rFonts w:cstheme="minorHAnsi"/>
          <w:b/>
          <w:szCs w:val="18"/>
        </w:rPr>
      </w:pPr>
      <w:r w:rsidRPr="00EA2B4A">
        <w:rPr>
          <w:rFonts w:cstheme="minorHAnsi"/>
          <w:b/>
          <w:szCs w:val="18"/>
        </w:rPr>
        <w:t>§11</w:t>
      </w:r>
    </w:p>
    <w:p w14:paraId="783B344F"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1252C2FF" w14:textId="77777777" w:rsidR="00EA2B4A" w:rsidRPr="00EA2B4A" w:rsidRDefault="00EA2B4A" w:rsidP="00EA2B4A">
      <w:pPr>
        <w:spacing w:line="360" w:lineRule="auto"/>
        <w:rPr>
          <w:rFonts w:cstheme="minorHAnsi"/>
          <w:szCs w:val="18"/>
        </w:rPr>
      </w:pPr>
    </w:p>
    <w:p w14:paraId="0C0F73B3" w14:textId="77777777" w:rsidR="00EA2B4A" w:rsidRPr="00EA2B4A" w:rsidRDefault="00EA2B4A" w:rsidP="00EA2B4A">
      <w:pPr>
        <w:spacing w:line="360" w:lineRule="auto"/>
        <w:rPr>
          <w:rFonts w:cstheme="minorHAnsi"/>
          <w:szCs w:val="18"/>
        </w:rPr>
      </w:pPr>
      <w:r w:rsidRPr="00EA2B4A">
        <w:rPr>
          <w:rFonts w:cstheme="minorHAnsi"/>
          <w:szCs w:val="18"/>
        </w:rPr>
        <w:t>Załączniki:</w:t>
      </w:r>
    </w:p>
    <w:p w14:paraId="47D6634F"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06AC99E8"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2699025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56FBB220"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10ED4C65"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7A987F34" w14:textId="77777777" w:rsidR="00EA2B4A" w:rsidRPr="00EA2B4A" w:rsidRDefault="00EA2B4A" w:rsidP="00EA2B4A">
      <w:pPr>
        <w:spacing w:line="360" w:lineRule="auto"/>
        <w:rPr>
          <w:rFonts w:cstheme="minorHAnsi"/>
          <w:szCs w:val="18"/>
        </w:rPr>
      </w:pPr>
    </w:p>
    <w:p w14:paraId="4754D6CA" w14:textId="77777777" w:rsidR="00EA2B4A" w:rsidRPr="00EA2B4A" w:rsidRDefault="00EA2B4A" w:rsidP="00EA2B4A">
      <w:pPr>
        <w:spacing w:after="200" w:line="276" w:lineRule="auto"/>
        <w:rPr>
          <w:szCs w:val="18"/>
        </w:rPr>
      </w:pPr>
    </w:p>
    <w:p w14:paraId="1CC0E89D" w14:textId="77777777" w:rsidR="00EA2B4A" w:rsidRPr="00EA2B4A" w:rsidRDefault="00EA2B4A" w:rsidP="00EA2B4A">
      <w:pPr>
        <w:rPr>
          <w:rFonts w:cstheme="minorHAnsi"/>
          <w:szCs w:val="18"/>
        </w:rPr>
      </w:pPr>
    </w:p>
    <w:p w14:paraId="2FA891B9" w14:textId="77777777" w:rsidR="00EA2B4A" w:rsidRPr="00EA2B4A" w:rsidRDefault="00EA2B4A" w:rsidP="00EA2B4A">
      <w:pPr>
        <w:rPr>
          <w:rFonts w:cstheme="minorHAnsi"/>
          <w:szCs w:val="18"/>
        </w:rPr>
      </w:pPr>
    </w:p>
    <w:p w14:paraId="70EB3302" w14:textId="77777777" w:rsidR="00EA2B4A" w:rsidRPr="00EA2B4A" w:rsidRDefault="00EA2B4A" w:rsidP="00EA2B4A">
      <w:pPr>
        <w:rPr>
          <w:rFonts w:cstheme="minorHAnsi"/>
          <w:szCs w:val="18"/>
        </w:rPr>
      </w:pPr>
    </w:p>
    <w:p w14:paraId="0A10B48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3DEAB952" w14:textId="77777777" w:rsidR="00EA2B4A" w:rsidRPr="00EA2B4A" w:rsidRDefault="00EA2B4A" w:rsidP="00EA2B4A">
      <w:pPr>
        <w:rPr>
          <w:rFonts w:cstheme="minorHAnsi"/>
          <w:b/>
          <w:bCs/>
          <w:iCs/>
          <w:szCs w:val="18"/>
        </w:rPr>
      </w:pPr>
    </w:p>
    <w:p w14:paraId="70D4588D" w14:textId="77777777" w:rsidR="00EA2B4A" w:rsidRPr="00EA2B4A" w:rsidRDefault="00EA2B4A" w:rsidP="00EA2B4A">
      <w:pPr>
        <w:rPr>
          <w:rFonts w:cstheme="minorHAnsi"/>
          <w:szCs w:val="18"/>
        </w:rPr>
      </w:pPr>
      <w:r w:rsidRPr="00EA2B4A">
        <w:rPr>
          <w:rFonts w:cstheme="minorHAnsi"/>
          <w:b/>
          <w:bCs/>
          <w:iCs/>
          <w:szCs w:val="18"/>
        </w:rPr>
        <w:t xml:space="preserve">Załącznik nr 1.5 do SWZ - </w:t>
      </w:r>
      <w:r w:rsidRPr="00EA2B4A">
        <w:rPr>
          <w:rFonts w:cstheme="minorHAnsi"/>
          <w:b/>
          <w:szCs w:val="18"/>
        </w:rPr>
        <w:t>Wzór porozumienia o ustanowienie odpłatnej służebności przesyłu</w:t>
      </w:r>
    </w:p>
    <w:p w14:paraId="1D560A4B" w14:textId="77777777" w:rsidR="00EA2B4A" w:rsidRPr="00EA2B4A" w:rsidRDefault="00EA2B4A" w:rsidP="00EA2B4A">
      <w:pPr>
        <w:rPr>
          <w:rFonts w:cstheme="minorHAnsi"/>
          <w:b/>
          <w:bCs/>
          <w:iCs/>
          <w:szCs w:val="18"/>
        </w:rPr>
      </w:pPr>
    </w:p>
    <w:p w14:paraId="08D59679"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04FA4E6B" w14:textId="77777777" w:rsidR="00EA2B4A" w:rsidRPr="00EA2B4A" w:rsidRDefault="00EA2B4A" w:rsidP="00EA2B4A">
      <w:pPr>
        <w:jc w:val="center"/>
        <w:rPr>
          <w:rFonts w:cstheme="minorHAnsi"/>
          <w:b/>
          <w:szCs w:val="18"/>
          <w:u w:val="single"/>
        </w:rPr>
      </w:pPr>
    </w:p>
    <w:p w14:paraId="119F03AA" w14:textId="77777777" w:rsidR="00EA2B4A" w:rsidRPr="00EA2B4A" w:rsidRDefault="00EA2B4A" w:rsidP="00EA2B4A">
      <w:pPr>
        <w:rPr>
          <w:rFonts w:cstheme="minorHAnsi"/>
          <w:szCs w:val="18"/>
        </w:rPr>
      </w:pPr>
      <w:r w:rsidRPr="00EA2B4A">
        <w:rPr>
          <w:rFonts w:cstheme="minorHAnsi"/>
          <w:szCs w:val="18"/>
        </w:rPr>
        <w:t>zawarte w dniu .................................. w ………………………………………………… pomiędzy:</w:t>
      </w:r>
    </w:p>
    <w:p w14:paraId="1C5C4B5B"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1BC3972F" w14:textId="77777777" w:rsidR="00EA2B4A" w:rsidRPr="00EA2B4A" w:rsidRDefault="00EA2B4A" w:rsidP="00EA2B4A">
      <w:pPr>
        <w:rPr>
          <w:rFonts w:cstheme="minorHAnsi"/>
          <w:szCs w:val="18"/>
        </w:rPr>
      </w:pPr>
    </w:p>
    <w:p w14:paraId="398BB799"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400F3409" w14:textId="77777777" w:rsidR="00EA2B4A" w:rsidRPr="00EA2B4A" w:rsidRDefault="00EA2B4A" w:rsidP="00EA2B4A">
      <w:pPr>
        <w:rPr>
          <w:rFonts w:cstheme="minorHAnsi"/>
          <w:szCs w:val="18"/>
        </w:rPr>
      </w:pPr>
      <w:r w:rsidRPr="00EA2B4A">
        <w:rPr>
          <w:rFonts w:cstheme="minorHAnsi"/>
          <w:szCs w:val="18"/>
        </w:rPr>
        <w:t>a</w:t>
      </w:r>
    </w:p>
    <w:p w14:paraId="224C13BD"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5B9E04A9" w14:textId="77777777" w:rsidR="00EA2B4A" w:rsidRPr="00EA2B4A" w:rsidRDefault="00EA2B4A" w:rsidP="00EA2B4A">
      <w:pPr>
        <w:spacing w:after="120"/>
        <w:rPr>
          <w:rFonts w:cstheme="minorHAnsi"/>
          <w:bCs/>
          <w:szCs w:val="18"/>
        </w:rPr>
      </w:pPr>
      <w:r w:rsidRPr="00EA2B4A">
        <w:rPr>
          <w:rFonts w:cstheme="minorHAnsi"/>
          <w:bCs/>
          <w:szCs w:val="18"/>
        </w:rPr>
        <w:t>zam. w .......................................................................................................</w:t>
      </w:r>
    </w:p>
    <w:p w14:paraId="5825C0C7" w14:textId="77777777" w:rsidR="00EA2B4A" w:rsidRPr="00EA2B4A" w:rsidRDefault="00EA2B4A" w:rsidP="00EA2B4A">
      <w:pPr>
        <w:spacing w:after="120"/>
        <w:rPr>
          <w:rFonts w:cstheme="minorHAnsi"/>
          <w:bCs/>
          <w:i/>
          <w:szCs w:val="18"/>
        </w:rPr>
      </w:pPr>
      <w:r w:rsidRPr="00EA2B4A">
        <w:rPr>
          <w:rFonts w:cstheme="minorHAnsi"/>
          <w:bCs/>
          <w:szCs w:val="18"/>
        </w:rPr>
        <w:t>PESEL: ........................................................................................................</w:t>
      </w:r>
    </w:p>
    <w:p w14:paraId="3B617606" w14:textId="77777777" w:rsidR="00EA2B4A" w:rsidRPr="00EA2B4A" w:rsidRDefault="00EA2B4A" w:rsidP="00EA2B4A">
      <w:pPr>
        <w:spacing w:after="120"/>
        <w:rPr>
          <w:rFonts w:cstheme="minorHAnsi"/>
          <w:bCs/>
          <w:i/>
          <w:szCs w:val="18"/>
        </w:rPr>
      </w:pPr>
      <w:r w:rsidRPr="00EA2B4A">
        <w:rPr>
          <w:rFonts w:cstheme="minorHAnsi"/>
          <w:bCs/>
          <w:i/>
          <w:szCs w:val="18"/>
        </w:rPr>
        <w:t>Legitymującą/ym  się dowodem osobistym  ..............................................</w:t>
      </w:r>
    </w:p>
    <w:p w14:paraId="24F994F4" w14:textId="77777777" w:rsidR="00EA2B4A" w:rsidRPr="00EA2B4A" w:rsidRDefault="00EA2B4A" w:rsidP="00EA2B4A">
      <w:pPr>
        <w:rPr>
          <w:rFonts w:cstheme="minorHAnsi"/>
          <w:szCs w:val="18"/>
        </w:rPr>
      </w:pPr>
      <w:r w:rsidRPr="00EA2B4A">
        <w:rPr>
          <w:rFonts w:cstheme="minorHAnsi"/>
          <w:szCs w:val="18"/>
        </w:rPr>
        <w:t xml:space="preserve">zwaną/ym dalej </w:t>
      </w:r>
      <w:r w:rsidRPr="00EA2B4A">
        <w:rPr>
          <w:rFonts w:cstheme="minorHAnsi"/>
          <w:b/>
          <w:szCs w:val="18"/>
        </w:rPr>
        <w:t>Właścicielem nieruchomości</w:t>
      </w:r>
      <w:r w:rsidRPr="00EA2B4A">
        <w:rPr>
          <w:rFonts w:cstheme="minorHAnsi"/>
          <w:szCs w:val="18"/>
        </w:rPr>
        <w:t>.</w:t>
      </w:r>
    </w:p>
    <w:p w14:paraId="15D42724" w14:textId="77777777" w:rsidR="00EA2B4A" w:rsidRPr="00EA2B4A" w:rsidRDefault="00EA2B4A" w:rsidP="00412D3F">
      <w:pPr>
        <w:numPr>
          <w:ilvl w:val="0"/>
          <w:numId w:val="36"/>
        </w:numPr>
        <w:spacing w:after="0" w:line="276" w:lineRule="auto"/>
        <w:ind w:left="714" w:hanging="357"/>
        <w:jc w:val="center"/>
        <w:rPr>
          <w:rFonts w:cstheme="minorHAnsi"/>
          <w:b/>
          <w:szCs w:val="18"/>
        </w:rPr>
      </w:pPr>
    </w:p>
    <w:p w14:paraId="06EE4308" w14:textId="77777777" w:rsidR="00EA2B4A" w:rsidRPr="00EA2B4A" w:rsidRDefault="00EA2B4A" w:rsidP="00EA2B4A">
      <w:pPr>
        <w:spacing w:line="360" w:lineRule="auto"/>
        <w:rPr>
          <w:rFonts w:cstheme="minorHAnsi"/>
          <w:szCs w:val="18"/>
        </w:rPr>
      </w:pPr>
      <w:r w:rsidRPr="00EA2B4A">
        <w:rPr>
          <w:rFonts w:cstheme="minorHAnsi"/>
          <w:szCs w:val="18"/>
        </w:rPr>
        <w:t>Właściciel nieruchomości oświadcza, że:</w:t>
      </w:r>
    </w:p>
    <w:p w14:paraId="7D8E5129" w14:textId="77777777" w:rsidR="00EA2B4A" w:rsidRPr="00EA2B4A" w:rsidRDefault="00EA2B4A" w:rsidP="00EA2B4A">
      <w:pPr>
        <w:numPr>
          <w:ilvl w:val="0"/>
          <w:numId w:val="37"/>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57CC8821" w14:textId="77777777" w:rsidR="00EA2B4A" w:rsidRPr="00EA2B4A" w:rsidRDefault="00EA2B4A" w:rsidP="00EA2B4A">
      <w:pPr>
        <w:numPr>
          <w:ilvl w:val="0"/>
          <w:numId w:val="37"/>
        </w:numPr>
        <w:spacing w:after="200" w:line="276" w:lineRule="auto"/>
        <w:contextualSpacing/>
        <w:jc w:val="both"/>
        <w:rPr>
          <w:rFonts w:cstheme="minorHAnsi"/>
          <w:szCs w:val="18"/>
        </w:rPr>
      </w:pPr>
      <w:r w:rsidRPr="00EA2B4A">
        <w:rPr>
          <w:rFonts w:cstheme="minorHAnsi"/>
          <w:szCs w:val="18"/>
        </w:rPr>
        <w:t>wyraża zgodę na udostępnienie swojej nieruchomości w celu budowy urządzeń elektroenergetycznych w postaci: ………………………………………..……………………………………………………………………………………………………………………………</w:t>
      </w:r>
    </w:p>
    <w:p w14:paraId="5C8F4C1A" w14:textId="77777777" w:rsidR="00EA2B4A" w:rsidRPr="00EA2B4A" w:rsidRDefault="00EA2B4A" w:rsidP="00EA2B4A">
      <w:pPr>
        <w:rPr>
          <w:rFonts w:cstheme="minorHAnsi"/>
          <w:szCs w:val="18"/>
        </w:rPr>
      </w:pPr>
    </w:p>
    <w:p w14:paraId="1BD1C6E8" w14:textId="1F602612" w:rsidR="00EA2B4A" w:rsidRPr="00EA2B4A" w:rsidRDefault="00EA2B4A" w:rsidP="00EA2B4A">
      <w:pPr>
        <w:jc w:val="center"/>
        <w:rPr>
          <w:rFonts w:cstheme="minorHAnsi"/>
          <w:b/>
          <w:szCs w:val="18"/>
        </w:rPr>
      </w:pPr>
      <w:r w:rsidRPr="00EA2B4A">
        <w:rPr>
          <w:rFonts w:cstheme="minorHAnsi"/>
          <w:b/>
          <w:szCs w:val="18"/>
        </w:rPr>
        <w:t>§2</w:t>
      </w:r>
    </w:p>
    <w:p w14:paraId="59C86070" w14:textId="77777777" w:rsidR="00EA2B4A" w:rsidRPr="00EA2B4A" w:rsidRDefault="00EA2B4A" w:rsidP="00EA2B4A">
      <w:pPr>
        <w:numPr>
          <w:ilvl w:val="0"/>
          <w:numId w:val="38"/>
        </w:numPr>
        <w:spacing w:after="0" w:line="360" w:lineRule="auto"/>
        <w:ind w:left="0" w:firstLine="0"/>
        <w:jc w:val="both"/>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odpłatną służebność przesyłu na nieruchomości /prawie użytkowania wieczystego, opisanej w § 1 ust.1, przy czym wykonywanie tego prawa ograniczać się będzie do wchodzącej w skład tej nieruchomości działki/działek  nr ………………….</w:t>
      </w:r>
    </w:p>
    <w:p w14:paraId="77288CB7"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przesyłu, o której mowa w ust.1 niniejszego paragrafu, będzie polegała na prawie korzystania </w:t>
      </w:r>
      <w:r w:rsidRPr="00EA2B4A">
        <w:rPr>
          <w:rFonts w:cstheme="minorHAnsi"/>
          <w:szCs w:val="18"/>
        </w:rPr>
        <w:br/>
        <w:t xml:space="preserve">z pasa gruntu na trasie przebiegu infrastruktury elektroenergetycznej, w tym: </w:t>
      </w:r>
    </w:p>
    <w:p w14:paraId="69AB3520"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6821F526"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powierzchni gruntu pod słupową stacją transformatorową wraz z obrysem, przy pasie wykonywania służebności przesyłu o wymiarach ……x ….. , tj. o pow. ……m²,</w:t>
      </w:r>
    </w:p>
    <w:p w14:paraId="79C69B8D"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534A6DE0"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przesyłu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EA2B4A">
        <w:rPr>
          <w:rFonts w:cs="Arial"/>
          <w:b/>
          <w:szCs w:val="18"/>
        </w:rPr>
        <w:t>.</w:t>
      </w:r>
    </w:p>
    <w:p w14:paraId="69661BBD"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W pasie strefy wykonywania służebności przesyłu nie będą dokonywane  nasadzenia drzew i krzewów. </w:t>
      </w:r>
    </w:p>
    <w:p w14:paraId="0D431B0C"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Trasa przebiegu infrastruktury elektroenergetycznej zlokalizowanej na nieruchomości opisanej w §1 ust.1 w ramach służebności przesyłu, wskazana została na mapie stanowiącej załącznik nr …… do niniejszego porozumienia  oraz oznaczona kolorem …………….</w:t>
      </w:r>
    </w:p>
    <w:p w14:paraId="627158B9"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§3</w:t>
      </w:r>
    </w:p>
    <w:p w14:paraId="3165A85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określają, że tytułem wynagrodzenia za ustanowienie  służebności przesyłu </w:t>
      </w:r>
      <w:r w:rsidRPr="00EA2B4A">
        <w:rPr>
          <w:rFonts w:cstheme="minorHAnsi"/>
          <w:szCs w:val="18"/>
        </w:rPr>
        <w:br/>
        <w:t>Inwestor zapłaci Właścicielowi nieruchomości jednorazowo wynagrodzenie w kwocie ………………..zł (słownie złotych:…………………………………………………………………).</w:t>
      </w:r>
    </w:p>
    <w:p w14:paraId="23F80A7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Wynagrodzenie, o którym mowa w ust 1, zostanie zapłacone przez Inwestora przelewem na konto bankowe Właściciela nieruchomości wskazane w treści aktu notarialnego, na podstawie wypisu aktu notarialnego (</w:t>
      </w:r>
      <w:r w:rsidRPr="00EA2B4A">
        <w:rPr>
          <w:rFonts w:cstheme="minorHAnsi"/>
          <w:i/>
          <w:szCs w:val="18"/>
        </w:rPr>
        <w:t>oraz prawidłowo wystawionej faktury VAT</w:t>
      </w:r>
      <w:r w:rsidRPr="00EA2B4A">
        <w:rPr>
          <w:rFonts w:cstheme="minorHAnsi"/>
          <w:szCs w:val="18"/>
        </w:rPr>
        <w:t>), najpóźniej w terminie 30 dni od dnia podpisania przez Właściciela nieruchomości  aktu notarialnego  zawierającego oświadczenie o ustanowieniu służebności przesyłu, jednak nie wcześniej niż 21 dni od daty wpływu wypisu aktu notarialnego (</w:t>
      </w:r>
      <w:r w:rsidRPr="00EA2B4A">
        <w:rPr>
          <w:rFonts w:cstheme="minorHAnsi"/>
          <w:i/>
          <w:szCs w:val="18"/>
        </w:rPr>
        <w:t>wraz z fakturą VAT</w:t>
      </w:r>
      <w:r w:rsidRPr="00EA2B4A">
        <w:rPr>
          <w:rFonts w:cstheme="minorHAnsi"/>
          <w:szCs w:val="18"/>
        </w:rPr>
        <w:t>) do kancelarii Inwestora, tj.  </w:t>
      </w:r>
      <w:r w:rsidRPr="00EA2B4A">
        <w:rPr>
          <w:rFonts w:cstheme="minorHAnsi"/>
          <w:b/>
          <w:szCs w:val="18"/>
        </w:rPr>
        <w:t>Oddziału Łódź 90-021 Łódź, ul. Tuwima 58 albo właściwego Rejonu Energetycznego</w:t>
      </w:r>
      <w:r w:rsidRPr="00EA2B4A">
        <w:rPr>
          <w:rFonts w:cstheme="minorHAnsi"/>
          <w:szCs w:val="18"/>
        </w:rPr>
        <w:t>.</w:t>
      </w:r>
    </w:p>
    <w:p w14:paraId="7DB6508B" w14:textId="77777777" w:rsidR="00EA2B4A" w:rsidRPr="00EA2B4A" w:rsidRDefault="00EA2B4A" w:rsidP="00EA2B4A">
      <w:pPr>
        <w:numPr>
          <w:ilvl w:val="0"/>
          <w:numId w:val="35"/>
        </w:numPr>
        <w:spacing w:after="0" w:line="360" w:lineRule="auto"/>
        <w:ind w:left="142" w:hanging="284"/>
        <w:jc w:val="both"/>
        <w:rPr>
          <w:rFonts w:cstheme="minorHAnsi"/>
          <w:strike/>
          <w:szCs w:val="18"/>
        </w:rPr>
      </w:pPr>
      <w:r w:rsidRPr="00EA2B4A">
        <w:rPr>
          <w:rFonts w:cstheme="minorHAnsi"/>
          <w:szCs w:val="18"/>
        </w:rPr>
        <w:t>Właściciel nieruchomości  zobowiązuje  się do złożenia w formie aktu notarialnego oświadczenia</w:t>
      </w:r>
      <w:r w:rsidRPr="00EA2B4A">
        <w:rPr>
          <w:rFonts w:cstheme="minorHAnsi"/>
          <w:szCs w:val="18"/>
        </w:rPr>
        <w:br/>
        <w:t xml:space="preserve">o ustanowieniu służebności przesyłu w ciągu 30 dni od daty powiadomienia przez Inwestora. </w:t>
      </w:r>
      <w:r w:rsidRPr="00EA2B4A">
        <w:rPr>
          <w:rFonts w:cstheme="minorHAnsi"/>
          <w:strike/>
          <w:szCs w:val="18"/>
        </w:rPr>
        <w:t xml:space="preserve"> </w:t>
      </w:r>
    </w:p>
    <w:p w14:paraId="563CD21D"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oświadczają, że zapłata przez Inwestora wynagrodzenia, o którym mowa </w:t>
      </w:r>
      <w:r w:rsidRPr="00EA2B4A">
        <w:rPr>
          <w:rFonts w:cstheme="minorHAnsi"/>
          <w:szCs w:val="18"/>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765598D8" w14:textId="77777777" w:rsidR="00EA2B4A" w:rsidRPr="00EA2B4A" w:rsidRDefault="00EA2B4A" w:rsidP="00412D3F">
      <w:pPr>
        <w:spacing w:after="0" w:line="280" w:lineRule="exact"/>
        <w:jc w:val="center"/>
        <w:rPr>
          <w:rFonts w:cstheme="minorHAnsi"/>
          <w:b/>
          <w:szCs w:val="18"/>
        </w:rPr>
      </w:pPr>
      <w:r w:rsidRPr="00EA2B4A">
        <w:rPr>
          <w:rFonts w:cstheme="minorHAnsi"/>
          <w:b/>
          <w:szCs w:val="18"/>
        </w:rPr>
        <w:t>§4</w:t>
      </w:r>
    </w:p>
    <w:p w14:paraId="4CD58F67" w14:textId="77777777" w:rsidR="00EA2B4A" w:rsidRPr="00EA2B4A" w:rsidRDefault="00EA2B4A" w:rsidP="00EA2B4A">
      <w:pPr>
        <w:numPr>
          <w:ilvl w:val="0"/>
          <w:numId w:val="40"/>
        </w:numPr>
        <w:tabs>
          <w:tab w:val="clear" w:pos="1440"/>
          <w:tab w:val="num" w:pos="142"/>
        </w:tabs>
        <w:spacing w:after="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z ustanowieniem służebności przesyłu poniesie Inwestor.</w:t>
      </w:r>
    </w:p>
    <w:p w14:paraId="37EB42DA" w14:textId="77777777" w:rsidR="00EA2B4A" w:rsidRPr="00EA2B4A" w:rsidRDefault="00EA2B4A" w:rsidP="00EA2B4A">
      <w:pPr>
        <w:numPr>
          <w:ilvl w:val="0"/>
          <w:numId w:val="40"/>
        </w:numPr>
        <w:spacing w:after="0" w:line="360" w:lineRule="auto"/>
        <w:ind w:left="142" w:hanging="284"/>
        <w:jc w:val="both"/>
        <w:rPr>
          <w:rFonts w:cstheme="minorHAnsi"/>
          <w:szCs w:val="18"/>
        </w:rPr>
      </w:pPr>
      <w:r w:rsidRPr="00EA2B4A">
        <w:rPr>
          <w:rFonts w:cstheme="minorHAnsi"/>
          <w:szCs w:val="18"/>
        </w:rPr>
        <w:t>Zapłata tych kosztów nastąpi w terminie 30 dni od daty wpływu faktury wraz z wypisem aktu notarialnego zawierającego oświadczenie o ustanowieniu służebności przesyłu, do kancelarii Oddziału Łódź albo właściwego Rejonu Energetycznego.</w:t>
      </w:r>
    </w:p>
    <w:p w14:paraId="57707644"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§5</w:t>
      </w:r>
    </w:p>
    <w:p w14:paraId="1075FD13"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w:t>
      </w:r>
      <w:r w:rsidRPr="00EA2B4A">
        <w:rPr>
          <w:rFonts w:cstheme="minorHAnsi"/>
          <w:szCs w:val="18"/>
        </w:rPr>
        <w:br/>
        <w:t xml:space="preserve">art. 4, art. 32 ust. 4 pkt. 2 i art. 33 ust. 2 pkt. 2 w związku z art. 3 pkt.11  </w:t>
      </w:r>
      <w:r w:rsidRPr="00EA2B4A">
        <w:rPr>
          <w:rFonts w:cstheme="minorHAnsi"/>
          <w:i/>
          <w:szCs w:val="18"/>
        </w:rPr>
        <w:t>Prawa budowlanego</w:t>
      </w:r>
      <w:r w:rsidRPr="00EA2B4A">
        <w:rPr>
          <w:rFonts w:cstheme="minorHAnsi"/>
          <w:szCs w:val="18"/>
        </w:rPr>
        <w:t xml:space="preserve"> i upoważniają do wydania decyzji o udzieleniu pozwolenia na budowę infrastruktury elektroenergetycznej.</w:t>
      </w:r>
    </w:p>
    <w:p w14:paraId="197A8ABC"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0D29170E" w14:textId="77777777" w:rsidR="00EA2B4A" w:rsidRPr="00EA2B4A" w:rsidRDefault="00EA2B4A" w:rsidP="00EA2B4A">
      <w:pPr>
        <w:numPr>
          <w:ilvl w:val="0"/>
          <w:numId w:val="41"/>
        </w:numPr>
        <w:tabs>
          <w:tab w:val="left" w:pos="142"/>
        </w:tabs>
        <w:spacing w:after="0" w:line="360" w:lineRule="auto"/>
        <w:ind w:left="142" w:hanging="284"/>
        <w:jc w:val="both"/>
        <w:rPr>
          <w:rFonts w:cstheme="minorHAnsi"/>
          <w:szCs w:val="18"/>
        </w:rPr>
      </w:pPr>
      <w:r w:rsidRPr="00EA2B4A">
        <w:rPr>
          <w:rFonts w:cstheme="minorHAnsi"/>
          <w:szCs w:val="18"/>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7C6635DF" w14:textId="77777777" w:rsidR="00EA2B4A" w:rsidRPr="00EA2B4A" w:rsidRDefault="00EA2B4A" w:rsidP="00EA2B4A">
      <w:pPr>
        <w:tabs>
          <w:tab w:val="left" w:pos="142"/>
        </w:tabs>
        <w:spacing w:line="360" w:lineRule="auto"/>
        <w:ind w:left="142"/>
        <w:rPr>
          <w:rFonts w:cstheme="minorHAnsi"/>
          <w:szCs w:val="18"/>
        </w:rPr>
      </w:pPr>
    </w:p>
    <w:p w14:paraId="0837EE22" w14:textId="4ABA3736" w:rsidR="00EA2B4A" w:rsidRPr="00EA2B4A" w:rsidRDefault="00EA2B4A" w:rsidP="00412D3F">
      <w:pPr>
        <w:jc w:val="center"/>
        <w:rPr>
          <w:rFonts w:cstheme="minorHAnsi"/>
          <w:b/>
          <w:szCs w:val="18"/>
        </w:rPr>
      </w:pPr>
      <w:r w:rsidRPr="00EA2B4A">
        <w:rPr>
          <w:rFonts w:cstheme="minorHAnsi"/>
          <w:b/>
          <w:szCs w:val="18"/>
        </w:rPr>
        <w:t>§6</w:t>
      </w:r>
    </w:p>
    <w:p w14:paraId="64B73816" w14:textId="6ABCD037" w:rsidR="00EA2B4A" w:rsidRPr="00EA2B4A" w:rsidRDefault="00EA2B4A" w:rsidP="00EA2B4A">
      <w:pPr>
        <w:numPr>
          <w:ilvl w:val="0"/>
          <w:numId w:val="42"/>
        </w:numPr>
        <w:tabs>
          <w:tab w:val="clear" w:pos="360"/>
        </w:tabs>
        <w:spacing w:after="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3EF847F"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2.</w:t>
      </w:r>
    </w:p>
    <w:p w14:paraId="76BAFA8A"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7E2A6A61"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665ED585" w14:textId="247E9F4D" w:rsidR="00EA2B4A" w:rsidRDefault="00EA2B4A" w:rsidP="00412D3F">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2BC0B70" w14:textId="77777777" w:rsidR="00412D3F" w:rsidRPr="00412D3F" w:rsidRDefault="00412D3F" w:rsidP="00412D3F">
      <w:pPr>
        <w:spacing w:after="0" w:line="360" w:lineRule="auto"/>
        <w:ind w:left="142"/>
        <w:jc w:val="both"/>
        <w:rPr>
          <w:rFonts w:cstheme="minorHAnsi"/>
          <w:szCs w:val="18"/>
        </w:rPr>
      </w:pPr>
    </w:p>
    <w:p w14:paraId="5F323A3D"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§7</w:t>
      </w:r>
    </w:p>
    <w:p w14:paraId="24F117B8" w14:textId="77777777" w:rsidR="00EA2B4A" w:rsidRPr="00EA2B4A" w:rsidRDefault="00EA2B4A" w:rsidP="00412D3F">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1E3EB79D" w14:textId="76E9EC27" w:rsidR="00EA2B4A" w:rsidRPr="00412D3F" w:rsidRDefault="00EA2B4A" w:rsidP="00EA2B4A">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w:t>
      </w:r>
      <w:r w:rsidRPr="00EA2B4A">
        <w:rPr>
          <w:rFonts w:cstheme="minorHAnsi"/>
          <w:szCs w:val="18"/>
        </w:rPr>
        <w:br/>
        <w:t xml:space="preserve"> w niej zobowiązaniach.</w:t>
      </w:r>
    </w:p>
    <w:p w14:paraId="714905B4" w14:textId="77777777" w:rsidR="00EA2B4A" w:rsidRPr="00EA2B4A" w:rsidRDefault="00EA2B4A" w:rsidP="00EA2B4A">
      <w:pPr>
        <w:ind w:firstLine="11"/>
        <w:jc w:val="center"/>
        <w:rPr>
          <w:rFonts w:cstheme="minorHAnsi"/>
          <w:b/>
          <w:szCs w:val="18"/>
        </w:rPr>
      </w:pPr>
      <w:r w:rsidRPr="00EA2B4A">
        <w:rPr>
          <w:rFonts w:cstheme="minorHAnsi"/>
          <w:b/>
          <w:szCs w:val="18"/>
        </w:rPr>
        <w:t>§8</w:t>
      </w:r>
    </w:p>
    <w:p w14:paraId="196CB05F" w14:textId="77777777" w:rsidR="00EA2B4A" w:rsidRPr="00EA2B4A" w:rsidRDefault="00EA2B4A" w:rsidP="00412D3F">
      <w:pPr>
        <w:numPr>
          <w:ilvl w:val="0"/>
          <w:numId w:val="47"/>
        </w:numPr>
        <w:spacing w:after="200" w:line="360" w:lineRule="auto"/>
        <w:ind w:left="142" w:hanging="284"/>
        <w:jc w:val="both"/>
        <w:rPr>
          <w:rFonts w:cstheme="minorHAnsi"/>
          <w:szCs w:val="18"/>
        </w:rPr>
      </w:pPr>
      <w:r w:rsidRPr="00EA2B4A">
        <w:rPr>
          <w:rFonts w:cstheme="minorHAnsi"/>
          <w:szCs w:val="18"/>
        </w:rPr>
        <w:t xml:space="preserve">Strony zobowiązują się nie wypowiadać niniejszego porozumienia przez czas używania zrealizowanych na jego podstawie urządzeń, a w razie wypowiedzenia będą zobowiązane  do poniesienia kosztów przebudowy </w:t>
      </w:r>
      <w:r w:rsidRPr="00EA2B4A">
        <w:rPr>
          <w:rFonts w:cstheme="minorHAnsi"/>
          <w:szCs w:val="18"/>
        </w:rPr>
        <w:br/>
        <w:t>i uzyskania innych  tytułów  prawnych do korzystania z nieruchomości.</w:t>
      </w:r>
    </w:p>
    <w:p w14:paraId="79B6E83A" w14:textId="77777777" w:rsidR="00EA2B4A" w:rsidRPr="00EA2B4A" w:rsidRDefault="00EA2B4A" w:rsidP="00412D3F">
      <w:pPr>
        <w:numPr>
          <w:ilvl w:val="0"/>
          <w:numId w:val="47"/>
        </w:numPr>
        <w:tabs>
          <w:tab w:val="left" w:pos="142"/>
        </w:tabs>
        <w:spacing w:after="200" w:line="360" w:lineRule="auto"/>
        <w:ind w:left="142" w:hanging="284"/>
        <w:jc w:val="both"/>
        <w:rPr>
          <w:rFonts w:cstheme="minorHAnsi"/>
          <w:szCs w:val="18"/>
        </w:rPr>
      </w:pPr>
      <w:r w:rsidRPr="00EA2B4A">
        <w:rPr>
          <w:rFonts w:cstheme="minorHAnsi"/>
          <w:szCs w:val="18"/>
        </w:rPr>
        <w:t>Wszelkie zmiany niniejszego porozumienia wymagają formy pisemnej pod rygorem nieważności.</w:t>
      </w:r>
    </w:p>
    <w:p w14:paraId="78F7F05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§9</w:t>
      </w:r>
    </w:p>
    <w:p w14:paraId="5ACCB37D"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 xml:space="preserve"> z zapisami zawartymi w Klauzuli Informacyjnej będącej załącznikiem do niniejszej umowy.</w:t>
      </w:r>
    </w:p>
    <w:p w14:paraId="7A0EB9EB"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§10</w:t>
      </w:r>
    </w:p>
    <w:p w14:paraId="21FF61B6"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 xml:space="preserve"> a w sprawach nieuregulowanych niniejszą umową zastosowanie mają przepisy Kodeksu cywilnego.</w:t>
      </w:r>
    </w:p>
    <w:p w14:paraId="5D5447F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§11</w:t>
      </w:r>
    </w:p>
    <w:p w14:paraId="055A18E4"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6C7998D9" w14:textId="77777777" w:rsidR="00EA2B4A" w:rsidRPr="00EA2B4A" w:rsidRDefault="00EA2B4A" w:rsidP="00EA2B4A">
      <w:pPr>
        <w:spacing w:line="360" w:lineRule="auto"/>
        <w:rPr>
          <w:rFonts w:cstheme="minorHAnsi"/>
          <w:szCs w:val="18"/>
        </w:rPr>
      </w:pPr>
    </w:p>
    <w:p w14:paraId="0FE9BB9D" w14:textId="77777777" w:rsidR="00EA2B4A" w:rsidRPr="00EA2B4A" w:rsidRDefault="00EA2B4A" w:rsidP="00EA2B4A">
      <w:pPr>
        <w:rPr>
          <w:rFonts w:cstheme="minorHAnsi"/>
          <w:szCs w:val="18"/>
        </w:rPr>
      </w:pPr>
      <w:r w:rsidRPr="00EA2B4A">
        <w:rPr>
          <w:rFonts w:cstheme="minorHAnsi"/>
          <w:szCs w:val="18"/>
        </w:rPr>
        <w:t>Załączniki:</w:t>
      </w:r>
    </w:p>
    <w:p w14:paraId="14CF3667"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C66C204"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3D2E00ED"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28E6461C" w14:textId="77777777" w:rsidR="00EA2B4A" w:rsidRPr="00EA2B4A" w:rsidRDefault="00EA2B4A" w:rsidP="00EA2B4A">
      <w:pPr>
        <w:spacing w:line="360" w:lineRule="auto"/>
        <w:rPr>
          <w:rFonts w:cstheme="minorHAnsi"/>
          <w:szCs w:val="18"/>
        </w:rPr>
      </w:pPr>
    </w:p>
    <w:p w14:paraId="251C7AFD"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50A6F514"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3014F0CF" w14:textId="77777777" w:rsidR="00EA2B4A" w:rsidRPr="00EA2B4A" w:rsidRDefault="00EA2B4A" w:rsidP="00EA2B4A">
      <w:pPr>
        <w:rPr>
          <w:rFonts w:cstheme="minorHAnsi"/>
          <w:szCs w:val="18"/>
        </w:rPr>
      </w:pPr>
    </w:p>
    <w:p w14:paraId="2E67084C" w14:textId="77777777" w:rsidR="00EA2B4A" w:rsidRPr="00EA2B4A" w:rsidRDefault="00EA2B4A" w:rsidP="00EA2B4A">
      <w:pPr>
        <w:rPr>
          <w:rFonts w:cstheme="minorHAnsi"/>
          <w:szCs w:val="18"/>
        </w:rPr>
      </w:pPr>
    </w:p>
    <w:p w14:paraId="41B60FF2" w14:textId="77777777" w:rsidR="00EA2B4A" w:rsidRPr="00EA2B4A" w:rsidRDefault="00EA2B4A" w:rsidP="00EA2B4A">
      <w:pPr>
        <w:rPr>
          <w:rFonts w:cstheme="minorHAnsi"/>
          <w:szCs w:val="18"/>
        </w:rPr>
      </w:pPr>
    </w:p>
    <w:p w14:paraId="008E8392" w14:textId="77777777" w:rsidR="00EA2B4A" w:rsidRPr="00EA2B4A" w:rsidRDefault="00EA2B4A" w:rsidP="00EA2B4A">
      <w:pPr>
        <w:rPr>
          <w:rFonts w:cstheme="minorHAnsi"/>
          <w:szCs w:val="18"/>
        </w:rPr>
      </w:pPr>
    </w:p>
    <w:p w14:paraId="765A248B" w14:textId="77777777" w:rsidR="00EA2B4A" w:rsidRPr="00EA2B4A" w:rsidRDefault="00EA2B4A" w:rsidP="00EA2B4A">
      <w:pPr>
        <w:rPr>
          <w:rFonts w:cstheme="minorHAnsi"/>
          <w:szCs w:val="18"/>
        </w:rPr>
      </w:pPr>
    </w:p>
    <w:p w14:paraId="7B38E4A6" w14:textId="77777777" w:rsidR="00EA2B4A" w:rsidRPr="00EA2B4A" w:rsidRDefault="00EA2B4A" w:rsidP="00EA2B4A">
      <w:pPr>
        <w:rPr>
          <w:rFonts w:cstheme="minorHAnsi"/>
          <w:szCs w:val="18"/>
        </w:rPr>
      </w:pPr>
    </w:p>
    <w:p w14:paraId="50A8BF4C" w14:textId="77777777" w:rsidR="00EA2B4A" w:rsidRPr="00EA2B4A" w:rsidRDefault="00EA2B4A" w:rsidP="00EA2B4A">
      <w:pPr>
        <w:rPr>
          <w:rFonts w:cstheme="minorHAnsi"/>
          <w:szCs w:val="18"/>
        </w:rPr>
      </w:pPr>
    </w:p>
    <w:p w14:paraId="74BF9E59" w14:textId="77777777" w:rsidR="00EA2B4A" w:rsidRPr="00EA2B4A" w:rsidRDefault="00EA2B4A" w:rsidP="00EA2B4A">
      <w:pPr>
        <w:spacing w:after="200" w:line="276" w:lineRule="auto"/>
        <w:rPr>
          <w:szCs w:val="18"/>
        </w:rPr>
      </w:pPr>
    </w:p>
    <w:p w14:paraId="762AB111" w14:textId="77777777" w:rsidR="00EA2B4A" w:rsidRPr="00EA2B4A" w:rsidRDefault="00EA2B4A" w:rsidP="00EA2B4A">
      <w:pPr>
        <w:rPr>
          <w:rFonts w:cstheme="minorHAnsi"/>
          <w:b/>
          <w:szCs w:val="18"/>
        </w:rPr>
      </w:pPr>
    </w:p>
    <w:p w14:paraId="5ED7D960" w14:textId="77777777" w:rsidR="00EA2B4A" w:rsidRPr="00EA2B4A" w:rsidRDefault="00EA2B4A" w:rsidP="00EA2B4A">
      <w:pPr>
        <w:rPr>
          <w:rFonts w:cstheme="minorHAnsi"/>
          <w:b/>
          <w:szCs w:val="18"/>
        </w:rPr>
      </w:pPr>
    </w:p>
    <w:p w14:paraId="3D2CB6E8" w14:textId="77777777" w:rsidR="00EA2B4A" w:rsidRDefault="00EA2B4A" w:rsidP="00EA2B4A">
      <w:pPr>
        <w:rPr>
          <w:rFonts w:cstheme="minorHAnsi"/>
          <w:b/>
          <w:sz w:val="20"/>
        </w:rPr>
      </w:pPr>
    </w:p>
    <w:p w14:paraId="5B04551C" w14:textId="77777777" w:rsidR="006240E4" w:rsidRPr="007757B5" w:rsidRDefault="006240E4" w:rsidP="00EA2B4A">
      <w:pPr>
        <w:rPr>
          <w:rFonts w:ascii="Verdana" w:eastAsia="Verdana" w:hAnsi="Verdana" w:cs="Times New Roman"/>
          <w:szCs w:val="18"/>
        </w:rPr>
      </w:pPr>
    </w:p>
    <w:sectPr w:rsidR="006240E4" w:rsidRPr="007757B5" w:rsidSect="00A62B4C">
      <w:headerReference w:type="even" r:id="rId13"/>
      <w:headerReference w:type="default" r:id="rId14"/>
      <w:footerReference w:type="even" r:id="rId15"/>
      <w:footerReference w:type="default" r:id="rId16"/>
      <w:headerReference w:type="first" r:id="rId17"/>
      <w:footerReference w:type="first" r:id="rId1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918D0" w14:textId="77777777" w:rsidR="00162D88" w:rsidRDefault="00162D88" w:rsidP="00582CE9">
      <w:pPr>
        <w:spacing w:after="0"/>
      </w:pPr>
      <w:r>
        <w:separator/>
      </w:r>
    </w:p>
  </w:endnote>
  <w:endnote w:type="continuationSeparator" w:id="0">
    <w:p w14:paraId="05F42A69" w14:textId="77777777" w:rsidR="00162D88" w:rsidRDefault="00162D88"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6DD8C" w14:textId="77777777" w:rsidR="00F16304" w:rsidRDefault="00F1630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DE011" w14:textId="77777777" w:rsidR="00162D88" w:rsidRDefault="00162D88" w:rsidP="00582CE9">
      <w:pPr>
        <w:spacing w:after="0"/>
      </w:pPr>
      <w:r>
        <w:separator/>
      </w:r>
    </w:p>
  </w:footnote>
  <w:footnote w:type="continuationSeparator" w:id="0">
    <w:p w14:paraId="751A7C3F" w14:textId="77777777" w:rsidR="00162D88" w:rsidRDefault="00162D88" w:rsidP="00582CE9">
      <w:pPr>
        <w:spacing w:after="0"/>
      </w:pPr>
      <w:r>
        <w:continuationSeparator/>
      </w:r>
    </w:p>
  </w:footnote>
  <w:footnote w:id="1">
    <w:p w14:paraId="1662472D"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535155A0"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724EB184"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DF887" w14:textId="77777777" w:rsidR="00F16304" w:rsidRDefault="00F1630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5CC49A08" w:rsidR="00347E8D" w:rsidRPr="006B2C28" w:rsidRDefault="00F16304" w:rsidP="006E100D">
          <w:pPr>
            <w:suppressAutoHyphens/>
            <w:ind w:right="187"/>
            <w:rPr>
              <w:rFonts w:asciiTheme="majorHAnsi" w:hAnsiTheme="majorHAnsi"/>
              <w:color w:val="000000" w:themeColor="text1"/>
              <w:sz w:val="14"/>
              <w:szCs w:val="18"/>
            </w:rPr>
          </w:pPr>
          <w:r w:rsidRPr="00F16304">
            <w:rPr>
              <w:rFonts w:asciiTheme="majorHAnsi" w:hAnsiTheme="majorHAnsi"/>
              <w:b/>
              <w:bCs/>
              <w:color w:val="000000" w:themeColor="text1"/>
              <w:sz w:val="14"/>
              <w:szCs w:val="18"/>
            </w:rPr>
            <w:t>POST/DYS/OLD/GZ/04479/2025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0FFC58FA"/>
    <w:multiLevelType w:val="hybridMultilevel"/>
    <w:tmpl w:val="15FE2CB8"/>
    <w:lvl w:ilvl="0" w:tplc="FFFFFFFF">
      <w:start w:val="1"/>
      <w:numFmt w:val="decimal"/>
      <w:lvlText w:val="%1."/>
      <w:lvlJc w:val="left"/>
      <w:pPr>
        <w:ind w:left="218" w:hanging="360"/>
      </w:pPr>
      <w:rPr>
        <w:rFonts w:asciiTheme="minorHAnsi" w:eastAsiaTheme="minorHAnsi" w:hAnsiTheme="minorHAnsi" w:cstheme="minorHAnsi"/>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3" w15:restartNumberingAfterBreak="0">
    <w:nsid w:val="10FD6C2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178C8"/>
    <w:multiLevelType w:val="hybridMultilevel"/>
    <w:tmpl w:val="1388BA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3BA41D0"/>
    <w:multiLevelType w:val="hybridMultilevel"/>
    <w:tmpl w:val="7522FA94"/>
    <w:lvl w:ilvl="0" w:tplc="B310EED6">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27CB5C34"/>
    <w:multiLevelType w:val="hybridMultilevel"/>
    <w:tmpl w:val="D436B77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71669B"/>
    <w:multiLevelType w:val="hybridMultilevel"/>
    <w:tmpl w:val="30FA6C5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0955C6F"/>
    <w:multiLevelType w:val="hybridMultilevel"/>
    <w:tmpl w:val="6BE49E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F56BDF"/>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8"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59072CD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5970665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2"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6451345E"/>
    <w:multiLevelType w:val="hybridMultilevel"/>
    <w:tmpl w:val="2D02F464"/>
    <w:lvl w:ilvl="0" w:tplc="553E99B0">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3"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5"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349257098">
    <w:abstractNumId w:val="21"/>
  </w:num>
  <w:num w:numId="2" w16cid:durableId="1808935763">
    <w:abstractNumId w:val="7"/>
  </w:num>
  <w:num w:numId="3" w16cid:durableId="1305743013">
    <w:abstractNumId w:val="17"/>
  </w:num>
  <w:num w:numId="4" w16cid:durableId="1917931540">
    <w:abstractNumId w:val="23"/>
  </w:num>
  <w:num w:numId="5" w16cid:durableId="223299237">
    <w:abstractNumId w:val="4"/>
  </w:num>
  <w:num w:numId="6" w16cid:durableId="1786459277">
    <w:abstractNumId w:val="18"/>
  </w:num>
  <w:num w:numId="7" w16cid:durableId="141892969">
    <w:abstractNumId w:val="27"/>
  </w:num>
  <w:num w:numId="8" w16cid:durableId="359092891">
    <w:abstractNumId w:val="25"/>
  </w:num>
  <w:num w:numId="9" w16cid:durableId="487865409">
    <w:abstractNumId w:val="33"/>
  </w:num>
  <w:num w:numId="10" w16cid:durableId="855192307">
    <w:abstractNumId w:val="44"/>
  </w:num>
  <w:num w:numId="11" w16cid:durableId="147020526">
    <w:abstractNumId w:val="19"/>
  </w:num>
  <w:num w:numId="12" w16cid:durableId="374236462">
    <w:abstractNumId w:val="41"/>
  </w:num>
  <w:num w:numId="13" w16cid:durableId="1708289764">
    <w:abstractNumId w:val="29"/>
  </w:num>
  <w:num w:numId="14" w16cid:durableId="203450993">
    <w:abstractNumId w:val="39"/>
  </w:num>
  <w:num w:numId="15" w16cid:durableId="365761764">
    <w:abstractNumId w:val="38"/>
  </w:num>
  <w:num w:numId="16" w16cid:durableId="1892882737">
    <w:abstractNumId w:val="8"/>
  </w:num>
  <w:num w:numId="17" w16cid:durableId="2138598208">
    <w:abstractNumId w:val="28"/>
  </w:num>
  <w:num w:numId="18" w16cid:durableId="1473597659">
    <w:abstractNumId w:val="26"/>
  </w:num>
  <w:num w:numId="19" w16cid:durableId="1805810558">
    <w:abstractNumId w:val="37"/>
  </w:num>
  <w:num w:numId="20" w16cid:durableId="644164669">
    <w:abstractNumId w:val="35"/>
  </w:num>
  <w:num w:numId="21" w16cid:durableId="479352385">
    <w:abstractNumId w:val="5"/>
  </w:num>
  <w:num w:numId="22" w16cid:durableId="367487872">
    <w:abstractNumId w:val="12"/>
  </w:num>
  <w:num w:numId="23" w16cid:durableId="602804508">
    <w:abstractNumId w:val="40"/>
  </w:num>
  <w:num w:numId="24" w16cid:durableId="563104965">
    <w:abstractNumId w:val="6"/>
  </w:num>
  <w:num w:numId="25" w16cid:durableId="976493089">
    <w:abstractNumId w:val="32"/>
  </w:num>
  <w:num w:numId="26" w16cid:durableId="1417358483">
    <w:abstractNumId w:val="45"/>
  </w:num>
  <w:num w:numId="27" w16cid:durableId="778909895">
    <w:abstractNumId w:val="42"/>
  </w:num>
  <w:num w:numId="28" w16cid:durableId="1052268252">
    <w:abstractNumId w:val="36"/>
  </w:num>
  <w:num w:numId="29" w16cid:durableId="743071618">
    <w:abstractNumId w:val="1"/>
  </w:num>
  <w:num w:numId="30" w16cid:durableId="33240115">
    <w:abstractNumId w:val="9"/>
  </w:num>
  <w:num w:numId="31" w16cid:durableId="20444028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7907126">
    <w:abstractNumId w:val="43"/>
  </w:num>
  <w:num w:numId="33" w16cid:durableId="431363306">
    <w:abstractNumId w:val="20"/>
  </w:num>
  <w:num w:numId="34" w16cid:durableId="915280481">
    <w:abstractNumId w:val="13"/>
  </w:num>
  <w:num w:numId="35" w16cid:durableId="785975716">
    <w:abstractNumId w:val="0"/>
  </w:num>
  <w:num w:numId="36" w16cid:durableId="729964426">
    <w:abstractNumId w:val="34"/>
  </w:num>
  <w:num w:numId="37" w16cid:durableId="1159226161">
    <w:abstractNumId w:val="2"/>
  </w:num>
  <w:num w:numId="38" w16cid:durableId="2105295922">
    <w:abstractNumId w:val="15"/>
  </w:num>
  <w:num w:numId="39" w16cid:durableId="608198213">
    <w:abstractNumId w:val="11"/>
  </w:num>
  <w:num w:numId="40" w16cid:durableId="574439614">
    <w:abstractNumId w:val="16"/>
  </w:num>
  <w:num w:numId="41" w16cid:durableId="1780025002">
    <w:abstractNumId w:val="10"/>
  </w:num>
  <w:num w:numId="42" w16cid:durableId="404500101">
    <w:abstractNumId w:val="24"/>
  </w:num>
  <w:num w:numId="43" w16cid:durableId="1900750306">
    <w:abstractNumId w:val="30"/>
  </w:num>
  <w:num w:numId="44" w16cid:durableId="758872574">
    <w:abstractNumId w:val="31"/>
  </w:num>
  <w:num w:numId="45" w16cid:durableId="322318469">
    <w:abstractNumId w:val="14"/>
  </w:num>
  <w:num w:numId="46" w16cid:durableId="1145976380">
    <w:abstractNumId w:val="3"/>
  </w:num>
  <w:num w:numId="47" w16cid:durableId="1502355757">
    <w:abstractNumId w:val="2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6BD"/>
    <w:rsid w:val="00051B85"/>
    <w:rsid w:val="00054A92"/>
    <w:rsid w:val="00056904"/>
    <w:rsid w:val="0005723F"/>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0EB5"/>
    <w:rsid w:val="000E1564"/>
    <w:rsid w:val="00101BCF"/>
    <w:rsid w:val="00104502"/>
    <w:rsid w:val="00107A1B"/>
    <w:rsid w:val="001112C2"/>
    <w:rsid w:val="00113AE2"/>
    <w:rsid w:val="00124536"/>
    <w:rsid w:val="00125A7F"/>
    <w:rsid w:val="00126CEA"/>
    <w:rsid w:val="00132B64"/>
    <w:rsid w:val="00136B64"/>
    <w:rsid w:val="0014036E"/>
    <w:rsid w:val="00145125"/>
    <w:rsid w:val="0014785F"/>
    <w:rsid w:val="00162D88"/>
    <w:rsid w:val="00167B53"/>
    <w:rsid w:val="00172B93"/>
    <w:rsid w:val="00175F4C"/>
    <w:rsid w:val="00183E52"/>
    <w:rsid w:val="00185AAB"/>
    <w:rsid w:val="00192A23"/>
    <w:rsid w:val="001974F6"/>
    <w:rsid w:val="001A2A0C"/>
    <w:rsid w:val="001A4996"/>
    <w:rsid w:val="001B0061"/>
    <w:rsid w:val="001D1A8B"/>
    <w:rsid w:val="001D2EB1"/>
    <w:rsid w:val="001E7E73"/>
    <w:rsid w:val="001F1496"/>
    <w:rsid w:val="001F3242"/>
    <w:rsid w:val="001F3600"/>
    <w:rsid w:val="001F3F20"/>
    <w:rsid w:val="001F737A"/>
    <w:rsid w:val="002067F1"/>
    <w:rsid w:val="00224257"/>
    <w:rsid w:val="00232EBC"/>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E1E05"/>
    <w:rsid w:val="002F10CA"/>
    <w:rsid w:val="00303C67"/>
    <w:rsid w:val="00310CB3"/>
    <w:rsid w:val="003254C3"/>
    <w:rsid w:val="003332D3"/>
    <w:rsid w:val="00347E8D"/>
    <w:rsid w:val="00362C4E"/>
    <w:rsid w:val="00366FFB"/>
    <w:rsid w:val="00371A75"/>
    <w:rsid w:val="00371C51"/>
    <w:rsid w:val="00375780"/>
    <w:rsid w:val="00380557"/>
    <w:rsid w:val="00381365"/>
    <w:rsid w:val="00385A7C"/>
    <w:rsid w:val="00387A0D"/>
    <w:rsid w:val="003903C2"/>
    <w:rsid w:val="00392A23"/>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39B2"/>
    <w:rsid w:val="003F7633"/>
    <w:rsid w:val="0040472A"/>
    <w:rsid w:val="00404F93"/>
    <w:rsid w:val="00412D3F"/>
    <w:rsid w:val="00412E5B"/>
    <w:rsid w:val="00417E23"/>
    <w:rsid w:val="004207FF"/>
    <w:rsid w:val="004257E0"/>
    <w:rsid w:val="004367FB"/>
    <w:rsid w:val="00436F85"/>
    <w:rsid w:val="0044580F"/>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B5BC5"/>
    <w:rsid w:val="004C2303"/>
    <w:rsid w:val="004D154B"/>
    <w:rsid w:val="004D63D5"/>
    <w:rsid w:val="004E1AB0"/>
    <w:rsid w:val="004E7573"/>
    <w:rsid w:val="004F0C4A"/>
    <w:rsid w:val="004F20AD"/>
    <w:rsid w:val="004F5916"/>
    <w:rsid w:val="004F6B10"/>
    <w:rsid w:val="004F75D2"/>
    <w:rsid w:val="00510CC3"/>
    <w:rsid w:val="00520308"/>
    <w:rsid w:val="00535E9B"/>
    <w:rsid w:val="005453F1"/>
    <w:rsid w:val="00551FB7"/>
    <w:rsid w:val="005563FF"/>
    <w:rsid w:val="00562E63"/>
    <w:rsid w:val="00573482"/>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0087A"/>
    <w:rsid w:val="006055FD"/>
    <w:rsid w:val="006209AE"/>
    <w:rsid w:val="00623B01"/>
    <w:rsid w:val="006240E4"/>
    <w:rsid w:val="00625BB0"/>
    <w:rsid w:val="006261BB"/>
    <w:rsid w:val="0065322E"/>
    <w:rsid w:val="00655DA8"/>
    <w:rsid w:val="00660237"/>
    <w:rsid w:val="00670CE4"/>
    <w:rsid w:val="0067116D"/>
    <w:rsid w:val="0067572D"/>
    <w:rsid w:val="006775EE"/>
    <w:rsid w:val="00680F7C"/>
    <w:rsid w:val="00694635"/>
    <w:rsid w:val="00696995"/>
    <w:rsid w:val="006A0331"/>
    <w:rsid w:val="006A4275"/>
    <w:rsid w:val="006B2C26"/>
    <w:rsid w:val="006C3527"/>
    <w:rsid w:val="006C4791"/>
    <w:rsid w:val="006C4B70"/>
    <w:rsid w:val="006C6089"/>
    <w:rsid w:val="006D16F1"/>
    <w:rsid w:val="006E100D"/>
    <w:rsid w:val="006E2000"/>
    <w:rsid w:val="006E5EF6"/>
    <w:rsid w:val="006F00DD"/>
    <w:rsid w:val="006F3B57"/>
    <w:rsid w:val="006F5F72"/>
    <w:rsid w:val="00710355"/>
    <w:rsid w:val="00713B03"/>
    <w:rsid w:val="00720ED1"/>
    <w:rsid w:val="007246D0"/>
    <w:rsid w:val="00726BF1"/>
    <w:rsid w:val="00727EC1"/>
    <w:rsid w:val="0073187A"/>
    <w:rsid w:val="007343BE"/>
    <w:rsid w:val="007343C5"/>
    <w:rsid w:val="00742321"/>
    <w:rsid w:val="00742807"/>
    <w:rsid w:val="00752002"/>
    <w:rsid w:val="00760251"/>
    <w:rsid w:val="007617E0"/>
    <w:rsid w:val="007673CA"/>
    <w:rsid w:val="00772961"/>
    <w:rsid w:val="007757B5"/>
    <w:rsid w:val="00783D03"/>
    <w:rsid w:val="007844EB"/>
    <w:rsid w:val="00784AAC"/>
    <w:rsid w:val="00784DC3"/>
    <w:rsid w:val="00787D9C"/>
    <w:rsid w:val="00793AC3"/>
    <w:rsid w:val="00794EFB"/>
    <w:rsid w:val="007A1B94"/>
    <w:rsid w:val="007B094C"/>
    <w:rsid w:val="007B0FF0"/>
    <w:rsid w:val="007B50D8"/>
    <w:rsid w:val="007C2418"/>
    <w:rsid w:val="007C6687"/>
    <w:rsid w:val="007C67FA"/>
    <w:rsid w:val="007D0675"/>
    <w:rsid w:val="007D1209"/>
    <w:rsid w:val="00812E3F"/>
    <w:rsid w:val="008130D5"/>
    <w:rsid w:val="0081735D"/>
    <w:rsid w:val="008217CE"/>
    <w:rsid w:val="00827A7E"/>
    <w:rsid w:val="00831596"/>
    <w:rsid w:val="00837B4D"/>
    <w:rsid w:val="00841871"/>
    <w:rsid w:val="00841F97"/>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CDE"/>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5725"/>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248"/>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5187"/>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B418B"/>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46F1D"/>
    <w:rsid w:val="00E5062F"/>
    <w:rsid w:val="00E56B47"/>
    <w:rsid w:val="00E66F4B"/>
    <w:rsid w:val="00E706C2"/>
    <w:rsid w:val="00E72CD1"/>
    <w:rsid w:val="00E8041E"/>
    <w:rsid w:val="00E818CE"/>
    <w:rsid w:val="00E92F67"/>
    <w:rsid w:val="00E95B91"/>
    <w:rsid w:val="00EA2B4A"/>
    <w:rsid w:val="00EA6557"/>
    <w:rsid w:val="00EA6B97"/>
    <w:rsid w:val="00EB216E"/>
    <w:rsid w:val="00EC07C0"/>
    <w:rsid w:val="00EC22FA"/>
    <w:rsid w:val="00EC30C5"/>
    <w:rsid w:val="00ED2FD4"/>
    <w:rsid w:val="00EE350B"/>
    <w:rsid w:val="00EE5E2C"/>
    <w:rsid w:val="00EE69D4"/>
    <w:rsid w:val="00F01E75"/>
    <w:rsid w:val="00F16304"/>
    <w:rsid w:val="00F21DD8"/>
    <w:rsid w:val="00F25128"/>
    <w:rsid w:val="00F32BD1"/>
    <w:rsid w:val="00F3444F"/>
    <w:rsid w:val="00F377D2"/>
    <w:rsid w:val="00F40848"/>
    <w:rsid w:val="00F45C48"/>
    <w:rsid w:val="00F4718C"/>
    <w:rsid w:val="00F527EB"/>
    <w:rsid w:val="00F57F56"/>
    <w:rsid w:val="00F65859"/>
    <w:rsid w:val="00F664AA"/>
    <w:rsid w:val="00F71902"/>
    <w:rsid w:val="00F724BA"/>
    <w:rsid w:val="00F751D8"/>
    <w:rsid w:val="00F81046"/>
    <w:rsid w:val="00F835B4"/>
    <w:rsid w:val="00F90B96"/>
    <w:rsid w:val="00F9210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2.docx</dmsv2BaseFileName>
    <dmsv2BaseDisplayName xmlns="http://schemas.microsoft.com/sharepoint/v3">Załącznik nr 1 do SWZ  część 2</dmsv2BaseDisplayName>
    <dmsv2SWPP2ObjectNumber xmlns="http://schemas.microsoft.com/sharepoint/v3">POST/DYS/OLD/GZ/04479/2025                        </dmsv2SWPP2ObjectNumber>
    <dmsv2SWPP2SumMD5 xmlns="http://schemas.microsoft.com/sharepoint/v3">20e57b9e1bed03c0d797d401b4829dd9</dmsv2SWPP2SumMD5>
    <dmsv2BaseMoved xmlns="http://schemas.microsoft.com/sharepoint/v3">false</dmsv2BaseMoved>
    <dmsv2BaseIsSensitive xmlns="http://schemas.microsoft.com/sharepoint/v3">true</dmsv2BaseIsSensitive>
    <dmsv2SWPP2IDSWPP2 xmlns="http://schemas.microsoft.com/sharepoint/v3">701520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23982029</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JEUP5JKVCYQC-1133723987-7046</_dlc_DocId>
    <_dlc_DocIdUrl xmlns="a19cb1c7-c5c7-46d4-85ae-d83685407bba">
      <Url>https://swpp2.dms.gkpge.pl/sites/41/_layouts/15/DocIdRedir.aspx?ID=JEUP5JKVCYQC-1133723987-7046</Url>
      <Description>JEUP5JKVCYQC-1133723987-7046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241F3C-EF4D-4A81-B079-AC709123CDC3}">
  <ds:schemaRefs>
    <ds:schemaRef ds:uri="http://schemas.microsoft.com/sharepoint/events"/>
  </ds:schemaRefs>
</ds:datastoreItem>
</file>

<file path=customXml/itemProps2.xml><?xml version="1.0" encoding="utf-8"?>
<ds:datastoreItem xmlns:ds="http://schemas.openxmlformats.org/officeDocument/2006/customXml" ds:itemID="{19393075-9E43-4DB7-884B-6FF91401E889}"/>
</file>

<file path=customXml/itemProps3.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Template>
  <TotalTime>0</TotalTime>
  <Pages>17</Pages>
  <Words>5225</Words>
  <Characters>31355</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3</cp:revision>
  <cp:lastPrinted>2024-07-15T11:21:00Z</cp:lastPrinted>
  <dcterms:created xsi:type="dcterms:W3CDTF">2025-12-12T06:35:00Z</dcterms:created>
  <dcterms:modified xsi:type="dcterms:W3CDTF">2025-12-12T06:35:00Z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d51e86fd-e29f-44bf-9ce3-53f60c417873</vt:lpwstr>
  </property>
</Properties>
</file>